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106E3" w14:textId="77777777" w:rsidR="007D49D4" w:rsidRDefault="007D49D4" w:rsidP="005A2FD9">
      <w:pPr>
        <w:rPr>
          <w:rFonts w:ascii="Arial" w:hAnsi="Arial" w:cs="Arial"/>
          <w:b/>
          <w:caps/>
          <w:sz w:val="28"/>
          <w:szCs w:val="28"/>
        </w:rPr>
      </w:pPr>
    </w:p>
    <w:p w14:paraId="628241F3" w14:textId="522AD5B3" w:rsidR="007D49D4" w:rsidRDefault="007D49D4" w:rsidP="00510334">
      <w:pPr>
        <w:jc w:val="center"/>
        <w:rPr>
          <w:rFonts w:ascii="Arial" w:hAnsi="Arial" w:cs="Arial"/>
          <w:b/>
          <w:caps/>
          <w:sz w:val="28"/>
          <w:szCs w:val="28"/>
        </w:rPr>
      </w:pPr>
      <w:r>
        <w:rPr>
          <w:noProof/>
          <w:lang w:eastAsia="cs-CZ"/>
        </w:rPr>
        <w:drawing>
          <wp:anchor distT="0" distB="0" distL="114300" distR="114300" simplePos="0" relativeHeight="251659264" behindDoc="0" locked="0" layoutInCell="1" allowOverlap="1" wp14:anchorId="50552432" wp14:editId="6D5A68C7">
            <wp:simplePos x="0" y="0"/>
            <wp:positionH relativeFrom="column">
              <wp:posOffset>1726565</wp:posOffset>
            </wp:positionH>
            <wp:positionV relativeFrom="paragraph">
              <wp:posOffset>-601980</wp:posOffset>
            </wp:positionV>
            <wp:extent cx="2857500" cy="560705"/>
            <wp:effectExtent l="0" t="0" r="0" b="0"/>
            <wp:wrapNone/>
            <wp:docPr id="1"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14:paraId="3A29017C" w14:textId="77777777" w:rsidR="007D49D4" w:rsidRDefault="007D49D4" w:rsidP="00510334">
      <w:pPr>
        <w:jc w:val="center"/>
        <w:rPr>
          <w:rFonts w:ascii="Arial" w:hAnsi="Arial" w:cs="Arial"/>
          <w:b/>
          <w:caps/>
          <w:sz w:val="28"/>
          <w:szCs w:val="28"/>
        </w:rPr>
      </w:pPr>
    </w:p>
    <w:p w14:paraId="0E6C8B42" w14:textId="2D5A419B" w:rsidR="00510334" w:rsidRPr="00194285" w:rsidRDefault="00510334" w:rsidP="00510334">
      <w:pPr>
        <w:jc w:val="center"/>
        <w:rPr>
          <w:rFonts w:ascii="Arial" w:hAnsi="Arial" w:cs="Arial"/>
          <w:sz w:val="28"/>
          <w:szCs w:val="28"/>
        </w:rPr>
      </w:pPr>
      <w:r w:rsidRPr="00194285">
        <w:rPr>
          <w:rFonts w:ascii="Arial" w:hAnsi="Arial" w:cs="Arial"/>
          <w:b/>
          <w:caps/>
          <w:sz w:val="28"/>
          <w:szCs w:val="28"/>
        </w:rPr>
        <w:t xml:space="preserve">smlouva o dílo č. </w:t>
      </w:r>
    </w:p>
    <w:p w14:paraId="75270E82" w14:textId="77777777" w:rsidR="00510334" w:rsidRDefault="00510334" w:rsidP="00510334">
      <w:pPr>
        <w:jc w:val="both"/>
        <w:rPr>
          <w:rFonts w:ascii="Arial" w:hAnsi="Arial" w:cs="Arial"/>
        </w:rPr>
      </w:pPr>
    </w:p>
    <w:p w14:paraId="76647F85" w14:textId="77777777" w:rsidR="00510334" w:rsidRPr="000C6AD6" w:rsidRDefault="00510334" w:rsidP="00510334">
      <w:pPr>
        <w:jc w:val="both"/>
        <w:rPr>
          <w:rFonts w:ascii="Arial" w:hAnsi="Arial" w:cs="Arial"/>
        </w:rPr>
      </w:pPr>
      <w:r w:rsidRPr="000C6AD6">
        <w:rPr>
          <w:rFonts w:ascii="Arial" w:hAnsi="Arial" w:cs="Arial"/>
        </w:rPr>
        <w:t>níže uvedeného dne, měsíce a roku uzavřely:</w:t>
      </w:r>
    </w:p>
    <w:p w14:paraId="087CF98C" w14:textId="77777777" w:rsidR="00510334" w:rsidRPr="000C6AD6" w:rsidRDefault="00510334" w:rsidP="00510334">
      <w:pPr>
        <w:jc w:val="both"/>
        <w:rPr>
          <w:rFonts w:ascii="Arial" w:hAnsi="Arial" w:cs="Arial"/>
        </w:rPr>
      </w:pPr>
    </w:p>
    <w:p w14:paraId="41365AAE" w14:textId="77777777" w:rsidR="00841E8A" w:rsidRPr="00841E8A" w:rsidRDefault="00841E8A" w:rsidP="00841E8A">
      <w:pPr>
        <w:rPr>
          <w:rFonts w:ascii="Arial" w:hAnsi="Arial" w:cs="Arial"/>
        </w:rPr>
      </w:pPr>
      <w:r w:rsidRPr="00841E8A">
        <w:rPr>
          <w:rFonts w:ascii="Arial" w:hAnsi="Arial" w:cs="Arial"/>
          <w:b/>
        </w:rPr>
        <w:t>Objednatel:</w:t>
      </w:r>
      <w:r w:rsidRPr="00841E8A">
        <w:rPr>
          <w:rFonts w:ascii="Arial" w:hAnsi="Arial" w:cs="Arial"/>
        </w:rPr>
        <w:tab/>
      </w:r>
      <w:r w:rsidRPr="00841E8A">
        <w:rPr>
          <w:rFonts w:ascii="Arial" w:hAnsi="Arial" w:cs="Arial"/>
        </w:rPr>
        <w:tab/>
      </w:r>
      <w:r w:rsidRPr="00841E8A">
        <w:rPr>
          <w:rFonts w:ascii="Arial" w:hAnsi="Arial" w:cs="Arial"/>
          <w:b/>
        </w:rPr>
        <w:t>ČEPRO a.s.</w:t>
      </w:r>
    </w:p>
    <w:p w14:paraId="5D4192FC"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r w:rsidRPr="00841E8A">
        <w:rPr>
          <w:rFonts w:ascii="Arial" w:hAnsi="Arial" w:cs="Arial"/>
        </w:rPr>
        <w:tab/>
        <w:t>Praha 7, Dělnická 213/12, PSČ 170 00, Holešovice</w:t>
      </w:r>
    </w:p>
    <w:p w14:paraId="37B0BC37" w14:textId="77777777" w:rsidR="00841E8A" w:rsidRPr="00841E8A" w:rsidRDefault="00841E8A" w:rsidP="00841E8A">
      <w:pPr>
        <w:rPr>
          <w:rFonts w:ascii="Arial" w:hAnsi="Arial" w:cs="Arial"/>
        </w:rPr>
      </w:pPr>
      <w:r w:rsidRPr="00841E8A">
        <w:rPr>
          <w:rFonts w:ascii="Arial" w:hAnsi="Arial" w:cs="Arial"/>
        </w:rPr>
        <w:t xml:space="preserve">zapsaná </w:t>
      </w:r>
      <w:r w:rsidRPr="00841E8A">
        <w:rPr>
          <w:rFonts w:ascii="Arial" w:hAnsi="Arial" w:cs="Arial"/>
        </w:rPr>
        <w:tab/>
      </w:r>
      <w:r w:rsidRPr="00841E8A">
        <w:rPr>
          <w:rFonts w:ascii="Arial" w:hAnsi="Arial" w:cs="Arial"/>
        </w:rPr>
        <w:tab/>
        <w:t>v obchodním rejstříku vedeném Městským soudem v Praze oddíl B, vl. 2341</w:t>
      </w:r>
    </w:p>
    <w:p w14:paraId="12316EB0" w14:textId="77777777" w:rsidR="00841E8A" w:rsidRPr="00841E8A" w:rsidRDefault="00841E8A" w:rsidP="00841E8A">
      <w:pPr>
        <w:rPr>
          <w:rFonts w:ascii="Arial" w:hAnsi="Arial" w:cs="Arial"/>
        </w:rPr>
      </w:pPr>
      <w:r w:rsidRPr="00841E8A">
        <w:rPr>
          <w:rFonts w:ascii="Arial" w:hAnsi="Arial" w:cs="Arial"/>
        </w:rPr>
        <w:t xml:space="preserve">IČO: </w:t>
      </w:r>
      <w:r w:rsidRPr="00841E8A">
        <w:rPr>
          <w:rFonts w:ascii="Arial" w:hAnsi="Arial" w:cs="Arial"/>
        </w:rPr>
        <w:tab/>
      </w:r>
      <w:r w:rsidRPr="00841E8A">
        <w:rPr>
          <w:rFonts w:ascii="Arial" w:hAnsi="Arial" w:cs="Arial"/>
        </w:rPr>
        <w:tab/>
      </w:r>
      <w:r w:rsidRPr="00841E8A">
        <w:rPr>
          <w:rFonts w:ascii="Arial" w:hAnsi="Arial" w:cs="Arial"/>
        </w:rPr>
        <w:tab/>
        <w:t>60193531</w:t>
      </w:r>
    </w:p>
    <w:p w14:paraId="0D700E36" w14:textId="77777777" w:rsidR="00841E8A" w:rsidRPr="00841E8A" w:rsidRDefault="00841E8A" w:rsidP="00841E8A">
      <w:pPr>
        <w:rPr>
          <w:rFonts w:ascii="Arial" w:hAnsi="Arial" w:cs="Arial"/>
        </w:rPr>
      </w:pPr>
      <w:r w:rsidRPr="00841E8A">
        <w:rPr>
          <w:rFonts w:ascii="Arial" w:hAnsi="Arial" w:cs="Arial"/>
        </w:rPr>
        <w:t xml:space="preserve">DIČ: </w:t>
      </w:r>
      <w:r w:rsidRPr="00841E8A">
        <w:rPr>
          <w:rFonts w:ascii="Arial" w:hAnsi="Arial" w:cs="Arial"/>
        </w:rPr>
        <w:tab/>
      </w:r>
      <w:r w:rsidRPr="00841E8A">
        <w:rPr>
          <w:rFonts w:ascii="Arial" w:hAnsi="Arial" w:cs="Arial"/>
        </w:rPr>
        <w:tab/>
      </w:r>
      <w:r w:rsidRPr="00841E8A">
        <w:rPr>
          <w:rFonts w:ascii="Arial" w:hAnsi="Arial" w:cs="Arial"/>
        </w:rPr>
        <w:tab/>
        <w:t>CZ60193531</w:t>
      </w:r>
    </w:p>
    <w:p w14:paraId="1EDDF0E8"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t>Komerční banka, a.s.</w:t>
      </w:r>
    </w:p>
    <w:p w14:paraId="436FAC1A" w14:textId="77777777" w:rsidR="00841E8A" w:rsidRPr="00841E8A" w:rsidRDefault="00841E8A" w:rsidP="00841E8A">
      <w:pPr>
        <w:rPr>
          <w:rFonts w:ascii="Arial" w:hAnsi="Arial" w:cs="Arial"/>
        </w:rPr>
      </w:pPr>
      <w:r w:rsidRPr="00841E8A">
        <w:rPr>
          <w:rFonts w:ascii="Arial" w:hAnsi="Arial" w:cs="Arial"/>
        </w:rPr>
        <w:t>číslo účtu:</w:t>
      </w:r>
      <w:r w:rsidRPr="00841E8A">
        <w:rPr>
          <w:rFonts w:ascii="Arial" w:hAnsi="Arial" w:cs="Arial"/>
        </w:rPr>
        <w:tab/>
      </w:r>
      <w:r w:rsidRPr="00841E8A">
        <w:rPr>
          <w:rFonts w:ascii="Arial" w:hAnsi="Arial" w:cs="Arial"/>
        </w:rPr>
        <w:tab/>
        <w:t>11902931/0100</w:t>
      </w:r>
    </w:p>
    <w:p w14:paraId="2E2A47A6" w14:textId="77777777" w:rsidR="00841E8A" w:rsidRPr="00841E8A" w:rsidRDefault="00841E8A" w:rsidP="00841E8A">
      <w:pPr>
        <w:rPr>
          <w:rFonts w:ascii="Arial" w:hAnsi="Arial" w:cs="Arial"/>
        </w:rPr>
      </w:pPr>
      <w:r w:rsidRPr="00841E8A">
        <w:rPr>
          <w:rFonts w:ascii="Arial" w:hAnsi="Arial" w:cs="Arial"/>
        </w:rPr>
        <w:t xml:space="preserve">zastoupena:  </w:t>
      </w:r>
      <w:r w:rsidRPr="00841E8A">
        <w:rPr>
          <w:rFonts w:ascii="Arial" w:hAnsi="Arial" w:cs="Arial"/>
        </w:rPr>
        <w:tab/>
      </w:r>
      <w:r w:rsidRPr="00841E8A">
        <w:rPr>
          <w:rFonts w:ascii="Arial" w:hAnsi="Arial" w:cs="Arial"/>
        </w:rPr>
        <w:tab/>
        <w:t>Mgr. Jan Duspěva, předseda představenstva</w:t>
      </w:r>
    </w:p>
    <w:p w14:paraId="270B7BDB" w14:textId="77777777" w:rsidR="00841E8A" w:rsidRPr="00841E8A" w:rsidRDefault="00841E8A" w:rsidP="00841E8A">
      <w:pPr>
        <w:ind w:left="1416" w:firstLine="708"/>
        <w:rPr>
          <w:rFonts w:ascii="Arial" w:hAnsi="Arial" w:cs="Arial"/>
        </w:rPr>
      </w:pPr>
      <w:r w:rsidRPr="00841E8A">
        <w:rPr>
          <w:rFonts w:ascii="Arial" w:hAnsi="Arial" w:cs="Arial"/>
        </w:rPr>
        <w:t>Ing. František Todt, člen představenstva</w:t>
      </w:r>
    </w:p>
    <w:p w14:paraId="7E9B3E25" w14:textId="77777777" w:rsidR="00841E8A" w:rsidRPr="00841E8A" w:rsidRDefault="00841E8A" w:rsidP="00841E8A">
      <w:pPr>
        <w:rPr>
          <w:rFonts w:ascii="Arial" w:hAnsi="Arial" w:cs="Arial"/>
        </w:rPr>
      </w:pPr>
    </w:p>
    <w:p w14:paraId="24AC1D7C" w14:textId="77777777" w:rsidR="00841E8A" w:rsidRPr="00841E8A" w:rsidRDefault="00841E8A" w:rsidP="00841E8A">
      <w:pPr>
        <w:rPr>
          <w:rFonts w:ascii="Arial" w:hAnsi="Arial" w:cs="Arial"/>
        </w:rPr>
      </w:pPr>
      <w:r w:rsidRPr="00841E8A">
        <w:rPr>
          <w:rFonts w:ascii="Arial" w:hAnsi="Arial" w:cs="Arial"/>
        </w:rPr>
        <w:t>(dále jen „</w:t>
      </w:r>
      <w:r w:rsidRPr="00841E8A">
        <w:rPr>
          <w:rFonts w:ascii="Arial" w:hAnsi="Arial" w:cs="Arial"/>
          <w:b/>
          <w:i/>
        </w:rPr>
        <w:t>objednatel</w:t>
      </w:r>
      <w:r w:rsidRPr="00841E8A">
        <w:rPr>
          <w:rFonts w:ascii="Arial" w:hAnsi="Arial" w:cs="Arial"/>
        </w:rPr>
        <w:t>“)</w:t>
      </w:r>
    </w:p>
    <w:p w14:paraId="79F3E440" w14:textId="77777777" w:rsidR="00841E8A" w:rsidRPr="00841E8A" w:rsidRDefault="00841E8A" w:rsidP="00841E8A">
      <w:pPr>
        <w:rPr>
          <w:rFonts w:ascii="Arial" w:hAnsi="Arial" w:cs="Arial"/>
        </w:rPr>
      </w:pPr>
    </w:p>
    <w:p w14:paraId="1C887306" w14:textId="77777777" w:rsidR="00841E8A" w:rsidRPr="00841E8A" w:rsidRDefault="00841E8A" w:rsidP="00841E8A">
      <w:pPr>
        <w:rPr>
          <w:rFonts w:ascii="Arial" w:hAnsi="Arial" w:cs="Arial"/>
          <w:b/>
        </w:rPr>
      </w:pPr>
      <w:r w:rsidRPr="00841E8A">
        <w:rPr>
          <w:rFonts w:ascii="Arial" w:hAnsi="Arial" w:cs="Arial"/>
          <w:b/>
        </w:rPr>
        <w:t xml:space="preserve">a </w:t>
      </w:r>
    </w:p>
    <w:p w14:paraId="39B165C0" w14:textId="77777777" w:rsidR="00841E8A" w:rsidRPr="00841E8A" w:rsidRDefault="00841E8A" w:rsidP="00841E8A">
      <w:pPr>
        <w:rPr>
          <w:rFonts w:ascii="Arial" w:hAnsi="Arial" w:cs="Arial"/>
        </w:rPr>
      </w:pPr>
    </w:p>
    <w:p w14:paraId="659955E8" w14:textId="77777777" w:rsidR="00841E8A" w:rsidRPr="00841E8A" w:rsidRDefault="00841E8A" w:rsidP="00841E8A">
      <w:pPr>
        <w:rPr>
          <w:rFonts w:ascii="Arial" w:hAnsi="Arial" w:cs="Arial"/>
          <w:b/>
        </w:rPr>
      </w:pPr>
      <w:r w:rsidRPr="00841E8A">
        <w:rPr>
          <w:rFonts w:ascii="Arial" w:hAnsi="Arial" w:cs="Arial"/>
          <w:b/>
        </w:rPr>
        <w:t>Zhotovitel:</w:t>
      </w:r>
      <w:r w:rsidRPr="00841E8A">
        <w:rPr>
          <w:rFonts w:ascii="Arial" w:hAnsi="Arial" w:cs="Arial"/>
          <w:b/>
        </w:rPr>
        <w:tab/>
      </w:r>
      <w:r w:rsidRPr="00841E8A">
        <w:rPr>
          <w:rFonts w:ascii="Arial" w:hAnsi="Arial" w:cs="Arial"/>
          <w:b/>
        </w:rPr>
        <w:tab/>
      </w:r>
    </w:p>
    <w:p w14:paraId="46819958"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p>
    <w:p w14:paraId="74E4ACAB" w14:textId="77777777" w:rsidR="00841E8A" w:rsidRPr="00841E8A" w:rsidRDefault="00841E8A" w:rsidP="00841E8A">
      <w:pPr>
        <w:ind w:left="2124" w:hanging="2124"/>
        <w:rPr>
          <w:rFonts w:ascii="Arial" w:hAnsi="Arial" w:cs="Arial"/>
        </w:rPr>
      </w:pPr>
      <w:r w:rsidRPr="00841E8A">
        <w:rPr>
          <w:rFonts w:ascii="Arial" w:hAnsi="Arial" w:cs="Arial"/>
        </w:rPr>
        <w:t>Zapsaná:                      v obchodním rejstříku vedeném……….., oddíl ……… vl. ………</w:t>
      </w:r>
    </w:p>
    <w:p w14:paraId="03C104F3" w14:textId="77777777" w:rsidR="00841E8A" w:rsidRPr="00841E8A" w:rsidRDefault="00841E8A" w:rsidP="00841E8A">
      <w:pPr>
        <w:rPr>
          <w:rFonts w:ascii="Arial" w:hAnsi="Arial" w:cs="Arial"/>
        </w:rPr>
      </w:pPr>
      <w:r w:rsidRPr="00841E8A">
        <w:rPr>
          <w:rFonts w:ascii="Arial" w:hAnsi="Arial" w:cs="Arial"/>
        </w:rPr>
        <w:t>IČO:</w:t>
      </w:r>
      <w:r w:rsidRPr="00841E8A">
        <w:rPr>
          <w:rFonts w:ascii="Arial" w:hAnsi="Arial" w:cs="Arial"/>
        </w:rPr>
        <w:tab/>
      </w:r>
      <w:r w:rsidRPr="00841E8A">
        <w:rPr>
          <w:rFonts w:ascii="Arial" w:hAnsi="Arial" w:cs="Arial"/>
        </w:rPr>
        <w:tab/>
      </w:r>
      <w:r w:rsidRPr="00841E8A">
        <w:rPr>
          <w:rFonts w:ascii="Arial" w:hAnsi="Arial" w:cs="Arial"/>
        </w:rPr>
        <w:tab/>
      </w:r>
    </w:p>
    <w:p w14:paraId="1EE79640" w14:textId="77777777" w:rsidR="00841E8A" w:rsidRPr="00841E8A" w:rsidRDefault="00841E8A" w:rsidP="00841E8A">
      <w:pPr>
        <w:rPr>
          <w:rFonts w:ascii="Arial" w:hAnsi="Arial" w:cs="Arial"/>
        </w:rPr>
      </w:pPr>
      <w:r w:rsidRPr="00841E8A">
        <w:rPr>
          <w:rFonts w:ascii="Arial" w:hAnsi="Arial" w:cs="Arial"/>
        </w:rPr>
        <w:t>DIČ:</w:t>
      </w:r>
      <w:r w:rsidRPr="00841E8A">
        <w:rPr>
          <w:rFonts w:ascii="Arial" w:hAnsi="Arial" w:cs="Arial"/>
        </w:rPr>
        <w:tab/>
      </w:r>
      <w:r w:rsidRPr="00841E8A">
        <w:rPr>
          <w:rFonts w:ascii="Arial" w:hAnsi="Arial" w:cs="Arial"/>
        </w:rPr>
        <w:tab/>
      </w:r>
      <w:r w:rsidRPr="00841E8A">
        <w:rPr>
          <w:rFonts w:ascii="Arial" w:hAnsi="Arial" w:cs="Arial"/>
        </w:rPr>
        <w:tab/>
      </w:r>
      <w:bookmarkStart w:id="0" w:name="Text4"/>
      <w:r w:rsidRPr="00841E8A">
        <w:rPr>
          <w:rFonts w:ascii="Arial" w:hAnsi="Arial" w:cs="Arial"/>
        </w:rPr>
        <w:tab/>
      </w:r>
      <w:bookmarkEnd w:id="0"/>
    </w:p>
    <w:p w14:paraId="357BE307"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r>
    </w:p>
    <w:p w14:paraId="6CC14BD9" w14:textId="77777777" w:rsidR="00841E8A" w:rsidRPr="00841E8A" w:rsidRDefault="00841E8A" w:rsidP="00841E8A">
      <w:pPr>
        <w:rPr>
          <w:rFonts w:ascii="Arial" w:hAnsi="Arial" w:cs="Arial"/>
        </w:rPr>
      </w:pPr>
      <w:r w:rsidRPr="00841E8A">
        <w:rPr>
          <w:rFonts w:ascii="Arial" w:hAnsi="Arial" w:cs="Arial"/>
        </w:rPr>
        <w:t xml:space="preserve">číslo účtu: </w:t>
      </w:r>
      <w:r w:rsidRPr="00841E8A">
        <w:rPr>
          <w:rFonts w:ascii="Arial" w:hAnsi="Arial" w:cs="Arial"/>
        </w:rPr>
        <w:tab/>
      </w:r>
      <w:r w:rsidRPr="00841E8A">
        <w:rPr>
          <w:rFonts w:ascii="Arial" w:hAnsi="Arial" w:cs="Arial"/>
        </w:rPr>
        <w:tab/>
        <w:t xml:space="preserve"> </w:t>
      </w:r>
    </w:p>
    <w:p w14:paraId="4E87A889" w14:textId="77777777" w:rsidR="00841E8A" w:rsidRPr="00841E8A" w:rsidRDefault="00841E8A" w:rsidP="00841E8A">
      <w:pPr>
        <w:rPr>
          <w:rFonts w:ascii="Arial" w:hAnsi="Arial" w:cs="Arial"/>
        </w:rPr>
      </w:pPr>
      <w:r w:rsidRPr="00841E8A">
        <w:rPr>
          <w:rFonts w:ascii="Arial" w:hAnsi="Arial" w:cs="Arial"/>
        </w:rPr>
        <w:t xml:space="preserve">zastoupená: </w:t>
      </w:r>
      <w:r w:rsidRPr="00841E8A">
        <w:rPr>
          <w:rFonts w:ascii="Arial" w:hAnsi="Arial" w:cs="Arial"/>
        </w:rPr>
        <w:tab/>
      </w:r>
      <w:r w:rsidRPr="00841E8A">
        <w:rPr>
          <w:rFonts w:ascii="Arial" w:hAnsi="Arial" w:cs="Arial"/>
        </w:rPr>
        <w:tab/>
      </w:r>
    </w:p>
    <w:p w14:paraId="45596E67" w14:textId="77777777" w:rsidR="00841E8A" w:rsidRPr="00841E8A" w:rsidRDefault="00841E8A" w:rsidP="00841E8A">
      <w:pPr>
        <w:rPr>
          <w:rFonts w:ascii="Arial" w:hAnsi="Arial" w:cs="Arial"/>
        </w:rPr>
      </w:pPr>
      <w:r w:rsidRPr="00841E8A">
        <w:rPr>
          <w:rFonts w:ascii="Arial" w:hAnsi="Arial" w:cs="Arial"/>
        </w:rPr>
        <w:t xml:space="preserve">                                    </w:t>
      </w:r>
    </w:p>
    <w:p w14:paraId="12ED4F12" w14:textId="77777777" w:rsidR="00841E8A" w:rsidRPr="00841E8A" w:rsidRDefault="00841E8A" w:rsidP="00841E8A">
      <w:pPr>
        <w:rPr>
          <w:rFonts w:ascii="Arial" w:hAnsi="Arial" w:cs="Arial"/>
        </w:rPr>
      </w:pPr>
      <w:r w:rsidRPr="00841E8A">
        <w:rPr>
          <w:rFonts w:ascii="Arial" w:hAnsi="Arial" w:cs="Arial"/>
        </w:rPr>
        <w:t>(dále jen „</w:t>
      </w:r>
      <w:r w:rsidRPr="00841E8A">
        <w:rPr>
          <w:rFonts w:ascii="Arial" w:hAnsi="Arial" w:cs="Arial"/>
          <w:b/>
          <w:i/>
        </w:rPr>
        <w:t>zhotovitel</w:t>
      </w:r>
      <w:r w:rsidRPr="00841E8A">
        <w:rPr>
          <w:rFonts w:ascii="Arial" w:hAnsi="Arial" w:cs="Arial"/>
        </w:rPr>
        <w:t>“)</w:t>
      </w:r>
    </w:p>
    <w:p w14:paraId="34FF1D5D" w14:textId="77777777" w:rsidR="00841E8A" w:rsidRDefault="00841E8A" w:rsidP="00510334">
      <w:pPr>
        <w:pStyle w:val="HLAVIKA"/>
        <w:tabs>
          <w:tab w:val="clear" w:pos="3969"/>
          <w:tab w:val="left" w:pos="2268"/>
        </w:tabs>
        <w:spacing w:line="259" w:lineRule="auto"/>
        <w:rPr>
          <w:rStyle w:val="FontStyle64"/>
          <w:rFonts w:ascii="Arial" w:hAnsi="Arial" w:cs="Arial"/>
          <w:sz w:val="20"/>
          <w:szCs w:val="20"/>
        </w:rPr>
      </w:pPr>
    </w:p>
    <w:p w14:paraId="3819F56C" w14:textId="77777777" w:rsidR="005D7663" w:rsidRPr="000C6AD6" w:rsidRDefault="005D7663">
      <w:pPr>
        <w:jc w:val="both"/>
        <w:rPr>
          <w:rFonts w:ascii="Arial" w:hAnsi="Arial" w:cs="Arial"/>
        </w:rPr>
      </w:pPr>
    </w:p>
    <w:p w14:paraId="56E8F4CB" w14:textId="77777777" w:rsidR="005D7663" w:rsidRPr="000C6AD6" w:rsidRDefault="005D7663">
      <w:pPr>
        <w:jc w:val="both"/>
        <w:rPr>
          <w:rFonts w:ascii="Arial" w:hAnsi="Arial" w:cs="Arial"/>
        </w:rPr>
      </w:pPr>
      <w:r w:rsidRPr="000C6AD6">
        <w:rPr>
          <w:rFonts w:ascii="Arial" w:hAnsi="Arial" w:cs="Arial"/>
        </w:rPr>
        <w:t xml:space="preserve">v souladu s § </w:t>
      </w:r>
      <w:r w:rsidR="00AC01A6" w:rsidRPr="000C6AD6">
        <w:rPr>
          <w:rFonts w:ascii="Arial" w:hAnsi="Arial" w:cs="Arial"/>
        </w:rPr>
        <w:t>2586</w:t>
      </w:r>
      <w:r w:rsidRPr="000C6AD6">
        <w:rPr>
          <w:rFonts w:ascii="Arial" w:hAnsi="Arial" w:cs="Arial"/>
        </w:rPr>
        <w:t xml:space="preserve"> a násl. zákona č. </w:t>
      </w:r>
      <w:r w:rsidR="00AC01A6" w:rsidRPr="000C6AD6">
        <w:rPr>
          <w:rFonts w:ascii="Arial" w:hAnsi="Arial" w:cs="Arial"/>
        </w:rPr>
        <w:t>89/2012</w:t>
      </w:r>
      <w:r w:rsidRPr="000C6AD6">
        <w:rPr>
          <w:rFonts w:ascii="Arial" w:hAnsi="Arial" w:cs="Arial"/>
        </w:rPr>
        <w:t xml:space="preserve"> Sb., </w:t>
      </w:r>
      <w:r w:rsidR="00AC01A6" w:rsidRPr="000C6AD6">
        <w:rPr>
          <w:rFonts w:ascii="Arial" w:hAnsi="Arial" w:cs="Arial"/>
        </w:rPr>
        <w:t>občanským</w:t>
      </w:r>
      <w:r w:rsidRPr="000C6AD6">
        <w:rPr>
          <w:rFonts w:ascii="Arial" w:hAnsi="Arial" w:cs="Arial"/>
        </w:rPr>
        <w:t xml:space="preserve"> zákoníkem, v platném znění, smlouvu tohoto znění:</w:t>
      </w:r>
    </w:p>
    <w:p w14:paraId="4203F14E" w14:textId="77777777" w:rsidR="005D7663" w:rsidRPr="000C6AD6" w:rsidRDefault="005D7663">
      <w:pPr>
        <w:jc w:val="both"/>
        <w:rPr>
          <w:rFonts w:ascii="Arial" w:hAnsi="Arial" w:cs="Arial"/>
        </w:rPr>
      </w:pPr>
    </w:p>
    <w:p w14:paraId="2C4D03D8" w14:textId="77777777" w:rsidR="005D7663" w:rsidRPr="000C6AD6" w:rsidRDefault="005D7663">
      <w:pPr>
        <w:jc w:val="both"/>
        <w:rPr>
          <w:rFonts w:ascii="Arial" w:hAnsi="Arial" w:cs="Arial"/>
        </w:rPr>
      </w:pPr>
    </w:p>
    <w:p w14:paraId="21994C63" w14:textId="77777777" w:rsidR="005D7663" w:rsidRPr="000C6AD6" w:rsidRDefault="005D7663">
      <w:pPr>
        <w:pStyle w:val="2Nadpis"/>
        <w:numPr>
          <w:ilvl w:val="0"/>
          <w:numId w:val="2"/>
        </w:numPr>
        <w:ind w:left="567" w:hanging="567"/>
        <w:rPr>
          <w:rFonts w:cs="Arial"/>
          <w:bCs/>
          <w:sz w:val="20"/>
          <w:szCs w:val="20"/>
        </w:rPr>
      </w:pPr>
      <w:r w:rsidRPr="000C6AD6">
        <w:rPr>
          <w:rFonts w:cs="Arial"/>
          <w:sz w:val="20"/>
          <w:szCs w:val="20"/>
        </w:rPr>
        <w:t>Základní</w:t>
      </w:r>
      <w:r w:rsidRPr="000C6AD6">
        <w:rPr>
          <w:rFonts w:cs="Arial"/>
          <w:b w:val="0"/>
          <w:bCs/>
          <w:sz w:val="20"/>
          <w:szCs w:val="20"/>
        </w:rPr>
        <w:t xml:space="preserve"> </w:t>
      </w:r>
      <w:r w:rsidRPr="000C6AD6">
        <w:rPr>
          <w:rFonts w:cs="Arial"/>
          <w:bCs/>
          <w:sz w:val="20"/>
          <w:szCs w:val="20"/>
        </w:rPr>
        <w:t>ustanovení</w:t>
      </w:r>
    </w:p>
    <w:p w14:paraId="1114406B" w14:textId="643EEC55" w:rsidR="00AC01A6" w:rsidRPr="000C6AD6" w:rsidRDefault="005D7663" w:rsidP="00AC01A6">
      <w:pPr>
        <w:pStyle w:val="4sltext"/>
        <w:numPr>
          <w:ilvl w:val="1"/>
          <w:numId w:val="2"/>
        </w:numPr>
        <w:ind w:left="567" w:hanging="567"/>
        <w:rPr>
          <w:rFonts w:cs="Arial"/>
          <w:sz w:val="20"/>
          <w:szCs w:val="20"/>
        </w:rPr>
      </w:pPr>
      <w:r w:rsidRPr="000C6AD6">
        <w:rPr>
          <w:rFonts w:cs="Arial"/>
          <w:sz w:val="20"/>
          <w:szCs w:val="20"/>
        </w:rPr>
        <w:t xml:space="preserve">Zhotovitel se zavazuje </w:t>
      </w:r>
      <w:r w:rsidR="00AC01A6" w:rsidRPr="000C6AD6">
        <w:rPr>
          <w:rFonts w:cs="Arial"/>
          <w:sz w:val="20"/>
          <w:szCs w:val="20"/>
        </w:rPr>
        <w:t xml:space="preserve">provést na svůj náklad a nebezpečí </w:t>
      </w:r>
      <w:r w:rsidRPr="000C6AD6">
        <w:rPr>
          <w:rFonts w:cs="Arial"/>
          <w:sz w:val="20"/>
          <w:szCs w:val="20"/>
        </w:rPr>
        <w:t xml:space="preserve">pro objednatele </w:t>
      </w:r>
      <w:r w:rsidR="00633ABC">
        <w:rPr>
          <w:rFonts w:cs="Arial"/>
          <w:sz w:val="20"/>
          <w:szCs w:val="20"/>
        </w:rPr>
        <w:t>D</w:t>
      </w:r>
      <w:r w:rsidR="00AC01A6" w:rsidRPr="000C6AD6">
        <w:rPr>
          <w:rFonts w:cs="Arial"/>
          <w:sz w:val="20"/>
          <w:szCs w:val="20"/>
        </w:rPr>
        <w:t>ílo</w:t>
      </w:r>
      <w:r w:rsidR="00985F75" w:rsidRPr="000C6AD6">
        <w:rPr>
          <w:rFonts w:cs="Arial"/>
          <w:sz w:val="20"/>
          <w:szCs w:val="20"/>
        </w:rPr>
        <w:t xml:space="preserve"> blíže specifikované v této smlouvě </w:t>
      </w:r>
      <w:r w:rsidR="00AC01A6" w:rsidRPr="000C6AD6">
        <w:rPr>
          <w:rFonts w:cs="Arial"/>
          <w:sz w:val="20"/>
          <w:szCs w:val="20"/>
        </w:rPr>
        <w:t xml:space="preserve">a objednatel se zavazuje řádně zhotovené </w:t>
      </w:r>
      <w:r w:rsidR="00633ABC">
        <w:rPr>
          <w:rFonts w:cs="Arial"/>
          <w:sz w:val="20"/>
          <w:szCs w:val="20"/>
        </w:rPr>
        <w:t>D</w:t>
      </w:r>
      <w:r w:rsidR="00AC01A6" w:rsidRPr="000C6AD6">
        <w:rPr>
          <w:rFonts w:cs="Arial"/>
          <w:sz w:val="20"/>
          <w:szCs w:val="20"/>
        </w:rPr>
        <w:t>ílo převzít a zaplatit za ně zhotoviteli cenu sjednanou v této smlouvě.</w:t>
      </w:r>
    </w:p>
    <w:p w14:paraId="50F8032A" w14:textId="77777777" w:rsidR="00AC01A6" w:rsidRDefault="00AC01A6" w:rsidP="00AC01A6">
      <w:pPr>
        <w:pStyle w:val="4sltext"/>
        <w:numPr>
          <w:ilvl w:val="1"/>
          <w:numId w:val="2"/>
        </w:numPr>
        <w:ind w:left="567" w:hanging="567"/>
        <w:rPr>
          <w:rFonts w:cs="Arial"/>
          <w:sz w:val="20"/>
          <w:szCs w:val="20"/>
        </w:rPr>
      </w:pPr>
      <w:r w:rsidRPr="000C6AD6">
        <w:rPr>
          <w:rFonts w:cs="Arial"/>
          <w:sz w:val="20"/>
          <w:szCs w:val="20"/>
        </w:rPr>
        <w:t>Zhotovitel se zavazuje při realizaci díla dodržovat platné právní předpisy, jakož i všechny technické a bezpečnostní normy.</w:t>
      </w:r>
    </w:p>
    <w:p w14:paraId="3FBBF734" w14:textId="0012259F" w:rsidR="00C41062" w:rsidRPr="00B160A2" w:rsidRDefault="000C5CD5" w:rsidP="00B160A2">
      <w:pPr>
        <w:pStyle w:val="4sltext"/>
        <w:numPr>
          <w:ilvl w:val="1"/>
          <w:numId w:val="2"/>
        </w:numPr>
        <w:ind w:left="567" w:hanging="567"/>
        <w:rPr>
          <w:rFonts w:cs="Arial"/>
          <w:sz w:val="20"/>
          <w:szCs w:val="20"/>
        </w:rPr>
      </w:pPr>
      <w:r w:rsidRPr="00B160A2">
        <w:rPr>
          <w:rFonts w:cs="Arial"/>
          <w:sz w:val="20"/>
          <w:szCs w:val="20"/>
        </w:rPr>
        <w:t xml:space="preserve">Práce na </w:t>
      </w:r>
      <w:r w:rsidR="00633ABC" w:rsidRPr="00B160A2">
        <w:rPr>
          <w:rFonts w:cs="Arial"/>
          <w:sz w:val="20"/>
          <w:szCs w:val="20"/>
        </w:rPr>
        <w:t>D</w:t>
      </w:r>
      <w:r w:rsidRPr="00B160A2">
        <w:rPr>
          <w:rFonts w:cs="Arial"/>
          <w:sz w:val="20"/>
          <w:szCs w:val="20"/>
        </w:rPr>
        <w:t>íle mohou být</w:t>
      </w:r>
      <w:r w:rsidR="003D2E9B" w:rsidRPr="00B160A2">
        <w:rPr>
          <w:rFonts w:cs="Arial"/>
          <w:sz w:val="20"/>
          <w:szCs w:val="20"/>
        </w:rPr>
        <w:t xml:space="preserve"> </w:t>
      </w:r>
      <w:r w:rsidR="001979ED" w:rsidRPr="00B160A2">
        <w:rPr>
          <w:rFonts w:cs="Arial"/>
          <w:sz w:val="20"/>
          <w:szCs w:val="20"/>
        </w:rPr>
        <w:t>částečně prováděny v prostředí s vysokým požárním nebezpečím (Zóny s nebezpečím výbuchu 1, 2), čemuž musí odpovídat strojní a jiné vybavení Zhotovitele, metody používání osobních ochranných pracovních prostředků, zvláštní režim prací atd. V případě, že Zhotovitel nezajistí veškerá opatření k zajištění bezpečnosti a ochrany při práci v souladu s legislativou, nebudou osoby na straně Zhotovitele či technika Zhotovitele vpuštěny/a do dotčených prostor Objednatele či na staveniště a touto skutečností způsobené zpoždění bude považováno za překážku na straně Zhotovitele, za něž nese Zhotovitel odpovědnost.</w:t>
      </w:r>
    </w:p>
    <w:p w14:paraId="26DEE8A7" w14:textId="21176380"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Zhotovitel prohlašuje, že pro práce na </w:t>
      </w:r>
      <w:r w:rsidR="00633ABC">
        <w:rPr>
          <w:rFonts w:cs="Arial"/>
          <w:sz w:val="20"/>
          <w:szCs w:val="20"/>
        </w:rPr>
        <w:t>D</w:t>
      </w:r>
      <w:r w:rsidRPr="00346B02">
        <w:rPr>
          <w:rFonts w:cs="Arial"/>
          <w:sz w:val="20"/>
          <w:szCs w:val="20"/>
        </w:rPr>
        <w:t xml:space="preserve">íle prováděné Zhotovitelem na základě této Smlouvy užije pouze osoby, jež budou předem ze strany Objednatele schváleny. Zhotovitel se zavazuje nejpozději před zahájením vlastních prací na </w:t>
      </w:r>
      <w:r w:rsidR="000C5CD5">
        <w:rPr>
          <w:rFonts w:cs="Arial"/>
          <w:sz w:val="20"/>
          <w:szCs w:val="20"/>
        </w:rPr>
        <w:t>d</w:t>
      </w:r>
      <w:r w:rsidRPr="00346B02">
        <w:rPr>
          <w:rFonts w:cs="Arial"/>
          <w:sz w:val="20"/>
          <w:szCs w:val="20"/>
        </w:rPr>
        <w:t xml:space="preserve">íle předat Objednateli jmenný seznam zaměstnanců a osob na straně Zhotovitele podílejících se na </w:t>
      </w:r>
      <w:r w:rsidR="000C5CD5">
        <w:rPr>
          <w:rFonts w:cs="Arial"/>
          <w:sz w:val="20"/>
          <w:szCs w:val="20"/>
        </w:rPr>
        <w:t>d</w:t>
      </w:r>
      <w:r w:rsidRPr="00346B02">
        <w:rPr>
          <w:rFonts w:cs="Arial"/>
          <w:sz w:val="20"/>
          <w:szCs w:val="20"/>
        </w:rPr>
        <w:t xml:space="preserve">íle (dále také jen "Seznam osob") a rovněž seznam techniky a vozidel (dále také jen "Seznam techniky"), jež bude Zhotovitel užívat a pro něž Objednatel zajistí povolení pro vstup a vjezd na staveniště a do areálu skladu pohonných hmot Objednatele. V Seznamu osob bude uvedeno kromě jména, příjmení a bydliště osoby rovněž číslo občanského průkazu či jiného dokladu </w:t>
      </w:r>
      <w:r w:rsidRPr="00346B02">
        <w:rPr>
          <w:rFonts w:cs="Arial"/>
          <w:sz w:val="20"/>
          <w:szCs w:val="20"/>
        </w:rPr>
        <w:lastRenderedPageBreak/>
        <w:t xml:space="preserve">sloužícího k prokázání totožnosti dotčené osoby. V Seznamu techniky bude uvedeno tovární označení včetně typu techniky, registrační značka, je-li přidělena, výrobní číslo (není-li přidělena registrační značka); rok výroby, je-li znám. </w:t>
      </w:r>
    </w:p>
    <w:p w14:paraId="50900511" w14:textId="2F67F200"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Seznam osob Zhotovitele, jakož i Seznam techniky předaný Zhotovitelem Objednateli se uplatní též pro vstup těchto osob, potažmo techniky a vozidel Zhotovitele na místa plnění. Bez sdělení identifikačních údajů osob provádějících práce na Díle na straně Zhotovitele nebudou takové osoby k realizaci prací na </w:t>
      </w:r>
      <w:r w:rsidR="000C5CD5">
        <w:rPr>
          <w:rFonts w:cs="Arial"/>
          <w:sz w:val="20"/>
          <w:szCs w:val="20"/>
        </w:rPr>
        <w:t>d</w:t>
      </w:r>
      <w:r w:rsidRPr="00346B02">
        <w:rPr>
          <w:rFonts w:cs="Arial"/>
          <w:sz w:val="20"/>
          <w:szCs w:val="20"/>
        </w:rPr>
        <w:t>íle v místě plnění vpuštěny, a tuto skutečnost nelze považovat za neposkytnutí součinnosti ze strany Objednatele a Zhotovitel nemá právo uplatňovat žádné sankce vůči Objednateli.</w:t>
      </w:r>
    </w:p>
    <w:p w14:paraId="401F3212" w14:textId="0D1CE133"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Objednatel je rovněž oprávněn kontrolovat </w:t>
      </w:r>
      <w:r w:rsidR="007A4E5F" w:rsidRPr="00346B02">
        <w:rPr>
          <w:rFonts w:cs="Arial"/>
          <w:sz w:val="20"/>
          <w:szCs w:val="20"/>
        </w:rPr>
        <w:t>osoby – provádět</w:t>
      </w:r>
      <w:r w:rsidRPr="00346B02">
        <w:rPr>
          <w:rFonts w:cs="Arial"/>
          <w:sz w:val="20"/>
          <w:szCs w:val="20"/>
        </w:rPr>
        <w:t xml:space="preserve"> kontrolu osob, které se pohybují po staveništi. V případě, že osoby na straně Zhotovitele nacházející se na staveništi nebudou osoby schválené Objednatelem a uvedené v Seznamu osob, jež Zhotovitel je povinen předat Objednateli nejpozději před zahájením prací na Díle, je Objednatel oprávněn vykázat tyto osoby ze staveniště a po Zhotoviteli požadovat sjednané smluvní pokuty. Zhotovitel v takovém případě nemá právo uplatňovat jakékoli sankce vůči Objednateli.</w:t>
      </w:r>
    </w:p>
    <w:p w14:paraId="07D0AEAA"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Objednatel se zavazuje proškolit Zhotovitele z vnitřních předpisů Objednatele vztahující se k provádění Díla Zhotovitelem v konkrétních místech plnění a ve vztahu k chování osob v areálech provozu Objednatele a v ochranném pásmu trasy produktovodů. Objednatel seznámí Zhotovitele se specifickými předpisy v oblasti ochrany a bezpečnosti zdraví při práci, s vnitřními předpisy Objednatele a dalšími požadavky a omezujícímu podmínkami platnými pro pohyb osob v areálech skladů pohonných hmot Objednatele a v ochranném pásmu produktovodu.</w:t>
      </w:r>
    </w:p>
    <w:p w14:paraId="6BC9663A"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Zhotovitel je povinen zajistit seznámení osob na straně Zhotovitele s vnitřními předpisy Objednatele.</w:t>
      </w:r>
    </w:p>
    <w:p w14:paraId="2863C14C"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Za dodržování a plnění povinností v oblasti bezpečnosti a ochrany zdraví při práci (dále také jen "BOZP") při provádění Díla dle této Smlouvy je za Objednatele pověřen zaměstnanec Objednatele jmenovaný Objednatelem a uvedený v protokolu o předání staveniště Zhotoviteli. Smluvní strany se dohodly, že bude plnit úlohu koordinace provádění opatření k zajištění BOZP zaměstnanců Objednatele a Zhotovitele a postupů k jejich splnění.</w:t>
      </w:r>
    </w:p>
    <w:p w14:paraId="0022FB46" w14:textId="595A71D1" w:rsidR="00D6289E" w:rsidRPr="00FD0524" w:rsidRDefault="00D82169" w:rsidP="00E13A87">
      <w:pPr>
        <w:pStyle w:val="4sltext"/>
        <w:numPr>
          <w:ilvl w:val="1"/>
          <w:numId w:val="2"/>
        </w:numPr>
        <w:ind w:left="567" w:hanging="567"/>
        <w:rPr>
          <w:rFonts w:cs="Arial"/>
          <w:sz w:val="20"/>
          <w:szCs w:val="20"/>
        </w:rPr>
      </w:pPr>
      <w:r w:rsidRPr="00D6289E">
        <w:rPr>
          <w:rFonts w:cs="Arial"/>
          <w:sz w:val="20"/>
          <w:szCs w:val="20"/>
        </w:rPr>
        <w:t xml:space="preserve">Tato smlouva je uzavírána na základě výsledku výběru dodavatele v </w:t>
      </w:r>
      <w:r w:rsidR="00023981" w:rsidRPr="00D6289E">
        <w:rPr>
          <w:rFonts w:cs="Arial"/>
          <w:sz w:val="20"/>
          <w:szCs w:val="20"/>
        </w:rPr>
        <w:t>zadávací</w:t>
      </w:r>
      <w:r w:rsidRPr="00D6289E">
        <w:rPr>
          <w:rFonts w:cs="Arial"/>
          <w:sz w:val="20"/>
          <w:szCs w:val="20"/>
        </w:rPr>
        <w:t xml:space="preserve">m řízení </w:t>
      </w:r>
      <w:r w:rsidR="00DF37FA" w:rsidRPr="00D6289E">
        <w:rPr>
          <w:rFonts w:cs="Arial"/>
          <w:sz w:val="20"/>
          <w:szCs w:val="20"/>
        </w:rPr>
        <w:t>č</w:t>
      </w:r>
      <w:r w:rsidR="00BC4EDA">
        <w:rPr>
          <w:rFonts w:cs="Arial"/>
          <w:sz w:val="20"/>
          <w:szCs w:val="20"/>
        </w:rPr>
        <w:t xml:space="preserve">. </w:t>
      </w:r>
      <w:r w:rsidR="00801568">
        <w:rPr>
          <w:rFonts w:cs="Arial"/>
          <w:sz w:val="20"/>
          <w:szCs w:val="20"/>
        </w:rPr>
        <w:t>132</w:t>
      </w:r>
      <w:r w:rsidR="00BC4EDA">
        <w:rPr>
          <w:rFonts w:cs="Arial"/>
          <w:sz w:val="20"/>
          <w:szCs w:val="20"/>
        </w:rPr>
        <w:t xml:space="preserve">/23/OCN </w:t>
      </w:r>
      <w:bookmarkStart w:id="1" w:name="_Hlk127373498"/>
      <w:r w:rsidR="00A835C4" w:rsidRPr="00D75592">
        <w:rPr>
          <w:rFonts w:cs="Arial"/>
          <w:sz w:val="20"/>
          <w:szCs w:val="22"/>
        </w:rPr>
        <w:t xml:space="preserve">Instalace nové fotovoltaické elektrárny s výkonem </w:t>
      </w:r>
      <w:r w:rsidR="0044552D" w:rsidRPr="0044552D">
        <w:rPr>
          <w:rFonts w:cs="Arial"/>
          <w:sz w:val="20"/>
          <w:szCs w:val="22"/>
        </w:rPr>
        <w:t>996,26 kWp v areálu Včelná společnosti ČEPRO, a.s.“</w:t>
      </w:r>
      <w:r w:rsidR="00712174">
        <w:rPr>
          <w:rFonts w:cs="Arial"/>
          <w:sz w:val="20"/>
          <w:szCs w:val="22"/>
        </w:rPr>
        <w:t>.</w:t>
      </w:r>
      <w:r w:rsidR="00A835C4" w:rsidRPr="00D75592">
        <w:rPr>
          <w:rFonts w:cs="Arial"/>
          <w:sz w:val="20"/>
          <w:szCs w:val="22"/>
        </w:rPr>
        <w:t>.</w:t>
      </w:r>
      <w:bookmarkEnd w:id="1"/>
      <w:r w:rsidRPr="00D6289E">
        <w:rPr>
          <w:rFonts w:cs="Arial"/>
          <w:sz w:val="20"/>
          <w:szCs w:val="20"/>
        </w:rPr>
        <w:t xml:space="preserve">v rámci projektu </w:t>
      </w:r>
      <w:r w:rsidR="00D6289E" w:rsidRPr="00D6289E">
        <w:rPr>
          <w:rFonts w:cs="Arial"/>
          <w:sz w:val="20"/>
          <w:szCs w:val="20"/>
        </w:rPr>
        <w:t>„ČEPRO, a.s. - Fotovoltaická elektrárna v</w:t>
      </w:r>
      <w:r w:rsidR="0044552D">
        <w:rPr>
          <w:rFonts w:cs="Arial"/>
          <w:sz w:val="20"/>
          <w:szCs w:val="20"/>
        </w:rPr>
        <w:t>e Včelné</w:t>
      </w:r>
      <w:r w:rsidR="00D6289E" w:rsidRPr="00D6289E">
        <w:rPr>
          <w:rFonts w:cs="Arial"/>
          <w:sz w:val="20"/>
          <w:szCs w:val="20"/>
        </w:rPr>
        <w:t xml:space="preserve"> “</w:t>
      </w:r>
      <w:r w:rsidRPr="00D6289E">
        <w:rPr>
          <w:rFonts w:cs="Arial"/>
          <w:sz w:val="20"/>
          <w:szCs w:val="20"/>
        </w:rPr>
        <w:t>, r</w:t>
      </w:r>
      <w:r w:rsidR="00081FEA" w:rsidRPr="00D6289E">
        <w:rPr>
          <w:rFonts w:cs="Arial"/>
          <w:sz w:val="20"/>
          <w:szCs w:val="20"/>
        </w:rPr>
        <w:t>egistrační číslo</w:t>
      </w:r>
      <w:r w:rsidRPr="00D6289E">
        <w:rPr>
          <w:rFonts w:cs="Arial"/>
          <w:sz w:val="20"/>
          <w:szCs w:val="20"/>
        </w:rPr>
        <w:t xml:space="preserve"> projektu</w:t>
      </w:r>
      <w:r w:rsidR="00081FEA" w:rsidRPr="00D6289E">
        <w:rPr>
          <w:rFonts w:cs="Arial"/>
          <w:sz w:val="20"/>
          <w:szCs w:val="20"/>
        </w:rPr>
        <w:t xml:space="preserve"> je</w:t>
      </w:r>
      <w:r w:rsidR="00CC4DDD" w:rsidRPr="00D6289E">
        <w:rPr>
          <w:rFonts w:cs="Arial"/>
          <w:sz w:val="20"/>
          <w:szCs w:val="20"/>
        </w:rPr>
        <w:t xml:space="preserve"> </w:t>
      </w:r>
      <w:r w:rsidR="00D6289E" w:rsidRPr="00D6289E">
        <w:rPr>
          <w:rFonts w:cs="Arial"/>
          <w:sz w:val="20"/>
          <w:szCs w:val="20"/>
        </w:rPr>
        <w:t>72</w:t>
      </w:r>
      <w:r w:rsidR="0044552D">
        <w:rPr>
          <w:rFonts w:cs="Arial"/>
          <w:sz w:val="20"/>
          <w:szCs w:val="20"/>
        </w:rPr>
        <w:t>11100050</w:t>
      </w:r>
      <w:r w:rsidR="00CC4DDD" w:rsidRPr="00D6289E">
        <w:rPr>
          <w:rFonts w:cs="Arial"/>
          <w:sz w:val="20"/>
          <w:szCs w:val="20"/>
        </w:rPr>
        <w:t xml:space="preserve">. </w:t>
      </w:r>
      <w:r w:rsidR="00D6289E" w:rsidRPr="00D6289E">
        <w:rPr>
          <w:rFonts w:cs="Arial"/>
          <w:sz w:val="20"/>
          <w:szCs w:val="20"/>
        </w:rPr>
        <w:t>Veřejná zakázka</w:t>
      </w:r>
      <w:r w:rsidR="00D6289E">
        <w:rPr>
          <w:rFonts w:cs="Arial"/>
          <w:sz w:val="20"/>
          <w:szCs w:val="20"/>
        </w:rPr>
        <w:t xml:space="preserve"> (a dílo)</w:t>
      </w:r>
      <w:r w:rsidR="00D6289E" w:rsidRPr="00D6289E">
        <w:rPr>
          <w:rFonts w:cs="Arial"/>
          <w:sz w:val="20"/>
          <w:szCs w:val="20"/>
        </w:rPr>
        <w:t xml:space="preserve"> je spolufinancována ze zdrojů Státního fondu životného prostředí České republiky z Modernizačního fondu</w:t>
      </w:r>
      <w:r w:rsidR="00401000">
        <w:rPr>
          <w:rFonts w:cs="Arial"/>
          <w:sz w:val="20"/>
          <w:szCs w:val="20"/>
        </w:rPr>
        <w:t>,</w:t>
      </w:r>
      <w:r w:rsidR="00D6289E" w:rsidRPr="00D6289E">
        <w:rPr>
          <w:rFonts w:cs="Arial"/>
          <w:sz w:val="20"/>
          <w:szCs w:val="20"/>
        </w:rPr>
        <w:t xml:space="preserve">výzvy </w:t>
      </w:r>
      <w:r w:rsidR="0044552D">
        <w:rPr>
          <w:rFonts w:cs="Arial"/>
          <w:sz w:val="20"/>
          <w:szCs w:val="20"/>
        </w:rPr>
        <w:t>1</w:t>
      </w:r>
      <w:r w:rsidR="00D6289E" w:rsidRPr="00D6289E">
        <w:rPr>
          <w:rFonts w:cs="Arial"/>
          <w:sz w:val="20"/>
          <w:szCs w:val="20"/>
        </w:rPr>
        <w:t xml:space="preserve">. Nové obnovitelné zdroje v energetice (RES+) č. </w:t>
      </w:r>
      <w:r w:rsidR="0044552D">
        <w:rPr>
          <w:rFonts w:cs="Arial"/>
          <w:sz w:val="20"/>
          <w:szCs w:val="20"/>
        </w:rPr>
        <w:t>1</w:t>
      </w:r>
      <w:r w:rsidR="00D6289E" w:rsidRPr="00D6289E">
        <w:rPr>
          <w:rFonts w:cs="Arial"/>
          <w:sz w:val="20"/>
          <w:szCs w:val="20"/>
        </w:rPr>
        <w:t>/202</w:t>
      </w:r>
      <w:r w:rsidR="0044552D">
        <w:rPr>
          <w:rFonts w:cs="Arial"/>
          <w:sz w:val="20"/>
          <w:szCs w:val="20"/>
        </w:rPr>
        <w:t>1</w:t>
      </w:r>
      <w:r w:rsidR="00D6289E" w:rsidRPr="00D6289E">
        <w:rPr>
          <w:rFonts w:cs="Arial"/>
          <w:sz w:val="20"/>
          <w:szCs w:val="20"/>
        </w:rPr>
        <w:t xml:space="preserve"> – Nové obnovitelné zdroje v energetice (RES+) - Fotovoltaické elektrárny </w:t>
      </w:r>
      <w:r w:rsidR="0044552D">
        <w:rPr>
          <w:rFonts w:cs="Arial"/>
          <w:sz w:val="20"/>
          <w:szCs w:val="20"/>
        </w:rPr>
        <w:t>do</w:t>
      </w:r>
      <w:r w:rsidR="00D6289E" w:rsidRPr="00D6289E">
        <w:rPr>
          <w:rFonts w:cs="Arial"/>
          <w:sz w:val="20"/>
          <w:szCs w:val="20"/>
        </w:rPr>
        <w:t xml:space="preserve"> 1 MW. </w:t>
      </w:r>
    </w:p>
    <w:p w14:paraId="344607CE" w14:textId="77777777" w:rsidR="001E6CEE" w:rsidRPr="00D6289E" w:rsidRDefault="001E6CEE" w:rsidP="00E13A87">
      <w:pPr>
        <w:pStyle w:val="4sltext"/>
        <w:numPr>
          <w:ilvl w:val="1"/>
          <w:numId w:val="2"/>
        </w:numPr>
        <w:ind w:left="567" w:hanging="567"/>
        <w:rPr>
          <w:rFonts w:cs="Arial"/>
          <w:sz w:val="20"/>
          <w:szCs w:val="20"/>
        </w:rPr>
      </w:pPr>
      <w:r w:rsidRPr="00D6289E">
        <w:rPr>
          <w:rFonts w:cs="Arial"/>
          <w:sz w:val="20"/>
          <w:szCs w:val="20"/>
        </w:rPr>
        <w:t xml:space="preserve">Zhotovitel tímto prohlašuje, že: </w:t>
      </w:r>
    </w:p>
    <w:p w14:paraId="7DA633C9"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r>
      <w:r w:rsidRPr="004372FF">
        <w:rPr>
          <w:rFonts w:cs="Arial"/>
          <w:sz w:val="20"/>
          <w:szCs w:val="20"/>
        </w:rPr>
        <w:t>se před podpisem této smlouvy řádně seznámil se stavem</w:t>
      </w:r>
      <w:r w:rsidRPr="003632B0">
        <w:rPr>
          <w:rFonts w:cs="Arial"/>
          <w:sz w:val="20"/>
          <w:szCs w:val="20"/>
        </w:rPr>
        <w:t xml:space="preserve"> místa plnění a jeho okolí, jakož i se všemi podklady podstatnými pro předmět této smlouvy a tyto podklady, stejně jako zadání díla, jsou úplné</w:t>
      </w:r>
      <w:r>
        <w:rPr>
          <w:rFonts w:cs="Arial"/>
          <w:sz w:val="20"/>
          <w:szCs w:val="20"/>
        </w:rPr>
        <w:t>,</w:t>
      </w:r>
      <w:r w:rsidRPr="003632B0">
        <w:rPr>
          <w:rFonts w:cs="Arial"/>
          <w:sz w:val="20"/>
          <w:szCs w:val="20"/>
        </w:rPr>
        <w:t xml:space="preserve"> srozumitelné</w:t>
      </w:r>
      <w:r>
        <w:rPr>
          <w:rFonts w:cs="Arial"/>
          <w:sz w:val="20"/>
          <w:szCs w:val="20"/>
        </w:rPr>
        <w:t xml:space="preserve"> a dostatečné pro realizaci díla dle této smlouvy</w:t>
      </w:r>
      <w:r w:rsidRPr="003632B0">
        <w:rPr>
          <w:rFonts w:cs="Arial"/>
          <w:sz w:val="20"/>
          <w:szCs w:val="20"/>
        </w:rPr>
        <w:t>,</w:t>
      </w:r>
    </w:p>
    <w:p w14:paraId="6C1DB0EF"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 xml:space="preserve">není předlužen a není mu známo, že by vůči němu bylo zahájeno insolvenční </w:t>
      </w:r>
      <w:r>
        <w:rPr>
          <w:rFonts w:cs="Arial"/>
          <w:sz w:val="20"/>
          <w:szCs w:val="20"/>
        </w:rPr>
        <w:t xml:space="preserve">či exekuční </w:t>
      </w:r>
      <w:r w:rsidRPr="003632B0">
        <w:rPr>
          <w:rFonts w:cs="Arial"/>
          <w:sz w:val="20"/>
          <w:szCs w:val="20"/>
        </w:rPr>
        <w:t>řízení</w:t>
      </w:r>
      <w:r>
        <w:rPr>
          <w:rFonts w:cs="Arial"/>
          <w:sz w:val="20"/>
          <w:szCs w:val="20"/>
        </w:rPr>
        <w:t xml:space="preserve"> či výkon rozhodnutí</w:t>
      </w:r>
      <w:r w:rsidRPr="003632B0">
        <w:rPr>
          <w:rFonts w:cs="Arial"/>
          <w:sz w:val="20"/>
          <w:szCs w:val="20"/>
        </w:rPr>
        <w:t>,</w:t>
      </w:r>
    </w:p>
    <w:p w14:paraId="4A19B809" w14:textId="54FC939A" w:rsidR="001E6CEE"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disponuje odbornými a technickými znalostmi potřebnými k provedení díla, jakožto i potřebným počtem kvalifikovaných osob</w:t>
      </w:r>
      <w:r w:rsidR="00B55520">
        <w:rPr>
          <w:rFonts w:cs="Arial"/>
          <w:sz w:val="20"/>
          <w:szCs w:val="20"/>
        </w:rPr>
        <w:t>,</w:t>
      </w:r>
    </w:p>
    <w:p w14:paraId="57B60ACF" w14:textId="77777777" w:rsidR="001E6CEE" w:rsidRPr="003632B0" w:rsidRDefault="001E6CEE" w:rsidP="001E6CEE">
      <w:pPr>
        <w:pStyle w:val="Text"/>
        <w:ind w:left="851" w:hanging="284"/>
        <w:rPr>
          <w:rFonts w:cs="Arial"/>
          <w:sz w:val="20"/>
          <w:szCs w:val="20"/>
        </w:rPr>
      </w:pPr>
      <w:r>
        <w:rPr>
          <w:rFonts w:cs="Arial"/>
          <w:sz w:val="20"/>
          <w:szCs w:val="20"/>
        </w:rPr>
        <w:t>-</w:t>
      </w:r>
      <w:r>
        <w:rPr>
          <w:rFonts w:cs="Arial"/>
          <w:sz w:val="20"/>
          <w:szCs w:val="20"/>
        </w:rPr>
        <w:tab/>
        <w:t>mu nejsou známy žádné skutečnosti, které by mu bránily v realizaci závazků dle této smlouvy.</w:t>
      </w:r>
    </w:p>
    <w:p w14:paraId="36C14A4C" w14:textId="77777777" w:rsidR="005D7663" w:rsidRPr="000C6AD6" w:rsidRDefault="005D7663">
      <w:pPr>
        <w:pStyle w:val="4sltext"/>
        <w:rPr>
          <w:rFonts w:cs="Arial"/>
          <w:sz w:val="20"/>
          <w:szCs w:val="20"/>
        </w:rPr>
      </w:pPr>
    </w:p>
    <w:p w14:paraId="304C126A" w14:textId="77777777" w:rsidR="000C6AD6" w:rsidRPr="000C6AD6" w:rsidRDefault="000C6AD6">
      <w:pPr>
        <w:pStyle w:val="2Nadpis"/>
        <w:numPr>
          <w:ilvl w:val="0"/>
          <w:numId w:val="2"/>
        </w:numPr>
        <w:ind w:left="567" w:hanging="567"/>
        <w:rPr>
          <w:rFonts w:cs="Arial"/>
          <w:bCs/>
          <w:sz w:val="20"/>
          <w:szCs w:val="20"/>
        </w:rPr>
      </w:pPr>
      <w:r w:rsidRPr="000C6AD6">
        <w:rPr>
          <w:rFonts w:cs="Arial"/>
          <w:bCs/>
          <w:sz w:val="20"/>
          <w:szCs w:val="20"/>
        </w:rPr>
        <w:t>Předmět díla</w:t>
      </w:r>
    </w:p>
    <w:p w14:paraId="716B26F3" w14:textId="0B4EF824" w:rsidR="000C6AD6" w:rsidRPr="00DF3521" w:rsidRDefault="000C6AD6" w:rsidP="00DF3521">
      <w:pPr>
        <w:pStyle w:val="4sltext"/>
        <w:numPr>
          <w:ilvl w:val="1"/>
          <w:numId w:val="2"/>
        </w:numPr>
        <w:ind w:left="567" w:hanging="567"/>
        <w:rPr>
          <w:rFonts w:cs="Arial"/>
          <w:sz w:val="20"/>
          <w:szCs w:val="20"/>
        </w:rPr>
      </w:pPr>
      <w:r w:rsidRPr="002C54DC">
        <w:rPr>
          <w:rFonts w:cs="Arial"/>
          <w:sz w:val="20"/>
          <w:szCs w:val="20"/>
        </w:rPr>
        <w:t xml:space="preserve">Dílem se pro účely této smlouvy rozumí </w:t>
      </w:r>
      <w:r w:rsidR="007D6818" w:rsidRPr="002C54DC">
        <w:rPr>
          <w:rFonts w:cs="Arial"/>
          <w:sz w:val="20"/>
          <w:szCs w:val="20"/>
        </w:rPr>
        <w:t>„</w:t>
      </w:r>
      <w:r w:rsidR="00346594" w:rsidRPr="00346594">
        <w:rPr>
          <w:rFonts w:cs="Arial"/>
          <w:sz w:val="20"/>
          <w:szCs w:val="20"/>
        </w:rPr>
        <w:t xml:space="preserve">Instalace nové fotovoltaické elektrárny s </w:t>
      </w:r>
      <w:r w:rsidR="0044552D" w:rsidRPr="0044552D">
        <w:rPr>
          <w:rFonts w:cs="Arial"/>
          <w:sz w:val="20"/>
          <w:szCs w:val="20"/>
        </w:rPr>
        <w:t>996,26 kWp v areálu Včelná společnosti ČEPRO, a.s.</w:t>
      </w:r>
      <w:r w:rsidR="00D6289E" w:rsidRPr="00D6289E">
        <w:rPr>
          <w:rFonts w:cs="Arial"/>
          <w:sz w:val="20"/>
          <w:szCs w:val="20"/>
        </w:rPr>
        <w:t>“</w:t>
      </w:r>
      <w:r w:rsidRPr="008E5E0A">
        <w:rPr>
          <w:rFonts w:cs="Arial"/>
          <w:sz w:val="20"/>
          <w:szCs w:val="20"/>
        </w:rPr>
        <w:t xml:space="preserve"> (dále </w:t>
      </w:r>
      <w:r w:rsidR="00633ABC">
        <w:rPr>
          <w:rFonts w:cs="Arial"/>
          <w:sz w:val="20"/>
          <w:szCs w:val="20"/>
        </w:rPr>
        <w:t xml:space="preserve">a výše </w:t>
      </w:r>
      <w:r w:rsidRPr="008E5E0A">
        <w:rPr>
          <w:rFonts w:cs="Arial"/>
          <w:sz w:val="20"/>
          <w:szCs w:val="20"/>
        </w:rPr>
        <w:t>jen „</w:t>
      </w:r>
      <w:r w:rsidRPr="00E31C20">
        <w:rPr>
          <w:rFonts w:cs="Arial"/>
          <w:b/>
          <w:sz w:val="20"/>
          <w:szCs w:val="20"/>
        </w:rPr>
        <w:t>Dílo</w:t>
      </w:r>
      <w:r w:rsidRPr="001B34E2">
        <w:rPr>
          <w:rFonts w:cs="Arial"/>
          <w:sz w:val="20"/>
          <w:szCs w:val="20"/>
        </w:rPr>
        <w:t>“</w:t>
      </w:r>
      <w:r w:rsidR="00306AF4" w:rsidRPr="001B34E2">
        <w:rPr>
          <w:rFonts w:cs="Arial"/>
          <w:sz w:val="20"/>
          <w:szCs w:val="20"/>
        </w:rPr>
        <w:t>)</w:t>
      </w:r>
      <w:r w:rsidR="00306AF4" w:rsidRPr="001B34E2" w:rsidDel="00E61CE1">
        <w:rPr>
          <w:rFonts w:cs="Arial"/>
          <w:sz w:val="20"/>
          <w:szCs w:val="20"/>
        </w:rPr>
        <w:t>.</w:t>
      </w:r>
      <w:r w:rsidR="002C54DC" w:rsidRPr="002C54DC">
        <w:rPr>
          <w:rFonts w:cs="Arial"/>
          <w:sz w:val="20"/>
          <w:szCs w:val="20"/>
        </w:rPr>
        <w:t xml:space="preserve"> Předmětem díla je</w:t>
      </w:r>
      <w:r w:rsidR="002C54DC">
        <w:rPr>
          <w:rFonts w:cs="Arial"/>
          <w:sz w:val="20"/>
          <w:szCs w:val="20"/>
        </w:rPr>
        <w:t xml:space="preserve"> </w:t>
      </w:r>
      <w:r w:rsidR="002C54DC" w:rsidRPr="002C54DC">
        <w:rPr>
          <w:rFonts w:cs="Arial"/>
          <w:sz w:val="20"/>
          <w:szCs w:val="20"/>
        </w:rPr>
        <w:t>vypracování realizační projektové dokumentace</w:t>
      </w:r>
      <w:r w:rsidR="002C54DC">
        <w:rPr>
          <w:rFonts w:cs="Arial"/>
          <w:sz w:val="20"/>
          <w:szCs w:val="20"/>
        </w:rPr>
        <w:t>,</w:t>
      </w:r>
      <w:r w:rsidR="002C54DC" w:rsidRPr="002C54DC">
        <w:rPr>
          <w:rFonts w:cs="Arial"/>
          <w:sz w:val="20"/>
          <w:szCs w:val="20"/>
        </w:rPr>
        <w:t xml:space="preserve"> dodávka a instalace </w:t>
      </w:r>
      <w:r w:rsidR="00013307">
        <w:rPr>
          <w:rFonts w:cs="Arial"/>
          <w:sz w:val="20"/>
          <w:szCs w:val="20"/>
        </w:rPr>
        <w:t xml:space="preserve">pozemní </w:t>
      </w:r>
      <w:r w:rsidR="00DF3521">
        <w:rPr>
          <w:rFonts w:cs="Arial"/>
          <w:sz w:val="20"/>
          <w:szCs w:val="20"/>
        </w:rPr>
        <w:t>fotovoltaické elektrárny</w:t>
      </w:r>
      <w:r w:rsidR="002C54DC" w:rsidRPr="00DF3521">
        <w:rPr>
          <w:rFonts w:cs="Arial"/>
          <w:sz w:val="20"/>
          <w:szCs w:val="20"/>
        </w:rPr>
        <w:t xml:space="preserve"> </w:t>
      </w:r>
      <w:r w:rsidR="00D6289E">
        <w:rPr>
          <w:rFonts w:cs="Arial"/>
          <w:sz w:val="20"/>
          <w:szCs w:val="20"/>
        </w:rPr>
        <w:t xml:space="preserve">v areálu </w:t>
      </w:r>
      <w:r w:rsidR="002C54DC" w:rsidRPr="00DF3521">
        <w:rPr>
          <w:rFonts w:cs="Arial"/>
          <w:sz w:val="20"/>
          <w:szCs w:val="20"/>
        </w:rPr>
        <w:t>objednatele</w:t>
      </w:r>
      <w:r w:rsidR="002C54DC" w:rsidRPr="005A14BB">
        <w:rPr>
          <w:rFonts w:cs="Arial"/>
          <w:sz w:val="20"/>
          <w:szCs w:val="20"/>
        </w:rPr>
        <w:t>. Realizační projektová dokumentace výstavby FVE bude</w:t>
      </w:r>
      <w:r w:rsidR="002C54DC" w:rsidRPr="00DF3521">
        <w:rPr>
          <w:rFonts w:cs="Arial"/>
          <w:sz w:val="20"/>
          <w:szCs w:val="20"/>
        </w:rPr>
        <w:t xml:space="preserve"> vycházet z podkladu, kterým </w:t>
      </w:r>
      <w:r w:rsidR="002C54DC" w:rsidRPr="00D75592">
        <w:rPr>
          <w:rFonts w:cs="Arial"/>
          <w:sz w:val="20"/>
          <w:szCs w:val="20"/>
        </w:rPr>
        <w:t xml:space="preserve">je </w:t>
      </w:r>
      <w:r w:rsidR="002C54DC" w:rsidRPr="005A2FD9">
        <w:rPr>
          <w:rFonts w:cs="Arial"/>
          <w:sz w:val="20"/>
          <w:szCs w:val="20"/>
        </w:rPr>
        <w:t xml:space="preserve">projektová dokumentace </w:t>
      </w:r>
      <w:bookmarkStart w:id="2" w:name="_Hlk127857863"/>
      <w:r w:rsidR="002C54DC" w:rsidRPr="005A2FD9">
        <w:rPr>
          <w:rFonts w:cs="Arial"/>
          <w:sz w:val="20"/>
          <w:szCs w:val="20"/>
        </w:rPr>
        <w:t>ve stupni pro provedení stavby</w:t>
      </w:r>
      <w:bookmarkEnd w:id="2"/>
      <w:r w:rsidR="002C54DC" w:rsidRPr="00DF3521">
        <w:rPr>
          <w:rFonts w:cs="Arial"/>
          <w:sz w:val="20"/>
          <w:szCs w:val="20"/>
        </w:rPr>
        <w:t xml:space="preserve">, která tvoří nedílnou součást této </w:t>
      </w:r>
      <w:r w:rsidR="002C54DC" w:rsidRPr="00CC0169">
        <w:rPr>
          <w:rFonts w:cs="Arial"/>
          <w:sz w:val="20"/>
          <w:szCs w:val="20"/>
        </w:rPr>
        <w:t>smlouvy</w:t>
      </w:r>
      <w:r w:rsidR="00E61CE1" w:rsidRPr="00CC0169">
        <w:rPr>
          <w:rFonts w:cs="Arial"/>
          <w:sz w:val="20"/>
          <w:szCs w:val="20"/>
        </w:rPr>
        <w:t xml:space="preserve"> (</w:t>
      </w:r>
      <w:r w:rsidR="00E61CE1" w:rsidRPr="00D75592">
        <w:rPr>
          <w:rFonts w:cs="Arial"/>
          <w:b/>
          <w:bCs/>
          <w:sz w:val="20"/>
          <w:szCs w:val="20"/>
        </w:rPr>
        <w:t>Příloha č.1</w:t>
      </w:r>
      <w:r w:rsidR="00E61CE1" w:rsidRPr="00CC0169">
        <w:rPr>
          <w:rFonts w:cs="Arial"/>
          <w:sz w:val="20"/>
          <w:szCs w:val="20"/>
        </w:rPr>
        <w:t>)</w:t>
      </w:r>
      <w:r w:rsidR="00B55520" w:rsidRPr="00CC0169">
        <w:rPr>
          <w:rFonts w:cs="Arial"/>
          <w:sz w:val="20"/>
          <w:szCs w:val="20"/>
        </w:rPr>
        <w:t>,</w:t>
      </w:r>
      <w:r w:rsidR="00E61CE1" w:rsidRPr="00CC0169">
        <w:rPr>
          <w:rFonts w:cs="Arial"/>
          <w:sz w:val="20"/>
          <w:szCs w:val="20"/>
        </w:rPr>
        <w:t xml:space="preserve"> a byla</w:t>
      </w:r>
      <w:r w:rsidR="00E61CE1" w:rsidRPr="00DF3521">
        <w:rPr>
          <w:rFonts w:cs="Arial"/>
          <w:sz w:val="20"/>
          <w:szCs w:val="20"/>
        </w:rPr>
        <w:t xml:space="preserve"> objednateli poskytnuta před podpisem této smlouvy v rámci </w:t>
      </w:r>
      <w:r w:rsidR="00023981">
        <w:rPr>
          <w:rFonts w:cs="Arial"/>
          <w:sz w:val="20"/>
          <w:szCs w:val="20"/>
        </w:rPr>
        <w:t>zadávací</w:t>
      </w:r>
      <w:r w:rsidR="00E61CE1" w:rsidRPr="00DF3521">
        <w:rPr>
          <w:rFonts w:cs="Arial"/>
          <w:sz w:val="20"/>
          <w:szCs w:val="20"/>
        </w:rPr>
        <w:t xml:space="preserve">ho řízení dle </w:t>
      </w:r>
      <w:r w:rsidR="00AC3639">
        <w:rPr>
          <w:rFonts w:cs="Arial"/>
          <w:sz w:val="20"/>
          <w:szCs w:val="20"/>
        </w:rPr>
        <w:t>Zákona č. 134/2016 Sb. – Zákon o zadávaní veřejných zakázek (dále jen „ZZVZ“)</w:t>
      </w:r>
      <w:r w:rsidR="002C54DC" w:rsidRPr="00DF3521">
        <w:rPr>
          <w:rFonts w:cs="Arial"/>
          <w:sz w:val="20"/>
          <w:szCs w:val="20"/>
        </w:rPr>
        <w:t xml:space="preserve">. Zhotovením díla se </w:t>
      </w:r>
      <w:r w:rsidR="002C54DC" w:rsidRPr="00427907">
        <w:rPr>
          <w:rFonts w:cs="Arial"/>
          <w:sz w:val="20"/>
          <w:szCs w:val="20"/>
        </w:rPr>
        <w:t>rozumí úplné, funkční a bezvadné provedení všech služeb, dodávek, prací, konstrukcí a dodávek a instalace technologií a s</w:t>
      </w:r>
      <w:r w:rsidR="00A92FE0">
        <w:rPr>
          <w:rFonts w:cs="Arial"/>
          <w:sz w:val="20"/>
          <w:szCs w:val="20"/>
        </w:rPr>
        <w:t>t</w:t>
      </w:r>
      <w:r w:rsidR="002C54DC" w:rsidRPr="00427907">
        <w:rPr>
          <w:rFonts w:cs="Arial"/>
          <w:sz w:val="20"/>
          <w:szCs w:val="20"/>
        </w:rPr>
        <w:t xml:space="preserve">rojních zařízení, jejichž provedení je pro řádné dokončení díla nezbytné. </w:t>
      </w:r>
      <w:r w:rsidR="00AA0B34" w:rsidRPr="00427907">
        <w:rPr>
          <w:rFonts w:cs="Arial"/>
          <w:sz w:val="20"/>
          <w:szCs w:val="20"/>
        </w:rPr>
        <w:t>Řádným z</w:t>
      </w:r>
      <w:r w:rsidR="002C54DC" w:rsidRPr="00427907">
        <w:rPr>
          <w:rFonts w:cs="Arial"/>
          <w:sz w:val="20"/>
          <w:szCs w:val="20"/>
        </w:rPr>
        <w:t>hotovením díla se dále rozumí bezvadné</w:t>
      </w:r>
      <w:r w:rsidR="002C54DC" w:rsidRPr="00DF3521">
        <w:rPr>
          <w:rFonts w:cs="Arial"/>
          <w:sz w:val="20"/>
          <w:szCs w:val="20"/>
        </w:rPr>
        <w:t xml:space="preserve"> a úplné předání všech dalších služeb, dokumentací, zkoušek, protokolů, certifikací a podobně, které jsou v základním rozsahu </w:t>
      </w:r>
      <w:r w:rsidR="00047CE5" w:rsidRPr="00DF3521">
        <w:rPr>
          <w:rFonts w:cs="Arial"/>
          <w:sz w:val="20"/>
          <w:szCs w:val="20"/>
        </w:rPr>
        <w:t xml:space="preserve">popsány </w:t>
      </w:r>
      <w:r w:rsidR="002C54DC" w:rsidRPr="00DF3521">
        <w:rPr>
          <w:rFonts w:cs="Arial"/>
          <w:sz w:val="20"/>
          <w:szCs w:val="20"/>
        </w:rPr>
        <w:t xml:space="preserve">v rámci </w:t>
      </w:r>
      <w:r w:rsidR="003926C6" w:rsidRPr="00CC0169">
        <w:rPr>
          <w:rFonts w:cs="Arial"/>
          <w:sz w:val="20"/>
          <w:szCs w:val="20"/>
        </w:rPr>
        <w:t>článku</w:t>
      </w:r>
      <w:r w:rsidR="002C54DC" w:rsidRPr="00CC0169">
        <w:rPr>
          <w:rFonts w:cs="Arial"/>
          <w:sz w:val="20"/>
          <w:szCs w:val="20"/>
        </w:rPr>
        <w:t xml:space="preserve"> </w:t>
      </w:r>
      <w:r w:rsidR="003926C6" w:rsidRPr="005A14BB">
        <w:rPr>
          <w:rFonts w:cs="Arial"/>
          <w:sz w:val="20"/>
          <w:szCs w:val="20"/>
        </w:rPr>
        <w:fldChar w:fldCharType="begin"/>
      </w:r>
      <w:r w:rsidR="003926C6" w:rsidRPr="005A14BB">
        <w:rPr>
          <w:rFonts w:cs="Arial"/>
          <w:sz w:val="20"/>
          <w:szCs w:val="20"/>
        </w:rPr>
        <w:instrText xml:space="preserve"> REF _Ref52363200 \r \h </w:instrText>
      </w:r>
      <w:r w:rsidR="00D6289E" w:rsidRPr="005A14BB">
        <w:rPr>
          <w:rFonts w:cs="Arial"/>
          <w:sz w:val="20"/>
          <w:szCs w:val="20"/>
        </w:rPr>
        <w:instrText xml:space="preserve"> \* MERGEFORMAT </w:instrText>
      </w:r>
      <w:r w:rsidR="003926C6" w:rsidRPr="005A14BB">
        <w:rPr>
          <w:rFonts w:cs="Arial"/>
          <w:sz w:val="20"/>
          <w:szCs w:val="20"/>
        </w:rPr>
      </w:r>
      <w:r w:rsidR="003926C6" w:rsidRPr="005A14BB">
        <w:rPr>
          <w:rFonts w:cs="Arial"/>
          <w:sz w:val="20"/>
          <w:szCs w:val="20"/>
        </w:rPr>
        <w:fldChar w:fldCharType="separate"/>
      </w:r>
      <w:r w:rsidR="00722B20" w:rsidRPr="005A14BB">
        <w:rPr>
          <w:rFonts w:cs="Arial"/>
          <w:sz w:val="20"/>
          <w:szCs w:val="20"/>
        </w:rPr>
        <w:t>2.4</w:t>
      </w:r>
      <w:r w:rsidR="003926C6" w:rsidRPr="005A14BB">
        <w:rPr>
          <w:rFonts w:cs="Arial"/>
          <w:sz w:val="20"/>
          <w:szCs w:val="20"/>
        </w:rPr>
        <w:fldChar w:fldCharType="end"/>
      </w:r>
      <w:r w:rsidR="003926C6" w:rsidRPr="00DF3521">
        <w:rPr>
          <w:rFonts w:cs="Arial"/>
          <w:sz w:val="20"/>
          <w:szCs w:val="20"/>
        </w:rPr>
        <w:t xml:space="preserve"> </w:t>
      </w:r>
      <w:r w:rsidR="002C54DC" w:rsidRPr="00DF3521">
        <w:rPr>
          <w:rFonts w:cs="Arial"/>
          <w:sz w:val="20"/>
          <w:szCs w:val="20"/>
        </w:rPr>
        <w:t>t</w:t>
      </w:r>
      <w:r w:rsidR="003926C6" w:rsidRPr="00DF3521">
        <w:rPr>
          <w:rFonts w:cs="Arial"/>
          <w:sz w:val="20"/>
          <w:szCs w:val="20"/>
        </w:rPr>
        <w:t xml:space="preserve">éto </w:t>
      </w:r>
      <w:r w:rsidR="009C2049" w:rsidRPr="00DF3521">
        <w:rPr>
          <w:rFonts w:cs="Arial"/>
          <w:sz w:val="20"/>
          <w:szCs w:val="20"/>
        </w:rPr>
        <w:t>s</w:t>
      </w:r>
      <w:r w:rsidR="002C54DC" w:rsidRPr="00DF3521">
        <w:rPr>
          <w:rFonts w:cs="Arial"/>
          <w:sz w:val="20"/>
          <w:szCs w:val="20"/>
        </w:rPr>
        <w:t>mlouvy o dílo.</w:t>
      </w:r>
    </w:p>
    <w:p w14:paraId="36C22C31" w14:textId="40DCBE14" w:rsidR="000C6AD6" w:rsidRPr="006B7F04" w:rsidRDefault="000C6AD6" w:rsidP="00212619">
      <w:pPr>
        <w:pStyle w:val="4sltext"/>
        <w:numPr>
          <w:ilvl w:val="1"/>
          <w:numId w:val="2"/>
        </w:numPr>
        <w:rPr>
          <w:rFonts w:cs="Arial"/>
          <w:sz w:val="20"/>
          <w:szCs w:val="20"/>
        </w:rPr>
      </w:pPr>
      <w:r w:rsidRPr="005B325F">
        <w:rPr>
          <w:rFonts w:cs="Arial"/>
          <w:sz w:val="20"/>
          <w:szCs w:val="20"/>
        </w:rPr>
        <w:lastRenderedPageBreak/>
        <w:t xml:space="preserve">Účelem </w:t>
      </w:r>
      <w:r w:rsidR="001A6A3C" w:rsidRPr="005B325F">
        <w:rPr>
          <w:rFonts w:cs="Arial"/>
          <w:sz w:val="20"/>
          <w:szCs w:val="20"/>
        </w:rPr>
        <w:t>d</w:t>
      </w:r>
      <w:r w:rsidRPr="006B7F04">
        <w:rPr>
          <w:rFonts w:cs="Arial"/>
          <w:sz w:val="20"/>
          <w:szCs w:val="20"/>
        </w:rPr>
        <w:t xml:space="preserve">íla je </w:t>
      </w:r>
      <w:r w:rsidR="00BD7568" w:rsidRPr="006B7F04">
        <w:rPr>
          <w:rFonts w:cs="Arial"/>
          <w:sz w:val="20"/>
          <w:szCs w:val="20"/>
        </w:rPr>
        <w:t>instalace</w:t>
      </w:r>
      <w:r w:rsidR="00D6289E">
        <w:rPr>
          <w:rFonts w:cs="Arial"/>
          <w:sz w:val="20"/>
          <w:szCs w:val="20"/>
        </w:rPr>
        <w:t xml:space="preserve"> </w:t>
      </w:r>
      <w:r w:rsidR="00A92FE0" w:rsidRPr="00A92FE0">
        <w:rPr>
          <w:rFonts w:cs="Arial"/>
          <w:sz w:val="20"/>
          <w:szCs w:val="20"/>
        </w:rPr>
        <w:t>nové fotovoltaické elektrárny s výkonem</w:t>
      </w:r>
      <w:r w:rsidR="00712174" w:rsidRPr="00712174">
        <w:t xml:space="preserve"> </w:t>
      </w:r>
      <w:r w:rsidR="0044552D" w:rsidRPr="0044552D">
        <w:rPr>
          <w:rFonts w:cs="Arial"/>
          <w:sz w:val="20"/>
          <w:szCs w:val="20"/>
        </w:rPr>
        <w:t>996,26 kWp v areálu Včelná společnosti ČEPRO, a.s.</w:t>
      </w:r>
      <w:r w:rsidR="0044552D">
        <w:rPr>
          <w:rFonts w:cs="Arial"/>
          <w:sz w:val="20"/>
          <w:szCs w:val="20"/>
        </w:rPr>
        <w:t xml:space="preserve"> </w:t>
      </w:r>
      <w:r w:rsidR="00BD7568" w:rsidRPr="005B325F">
        <w:rPr>
          <w:rFonts w:cs="Arial"/>
          <w:sz w:val="20"/>
          <w:szCs w:val="20"/>
        </w:rPr>
        <w:t>a vybudování komplexního řídicího systému včetně všech dalších technologických zařízení potřebn</w:t>
      </w:r>
      <w:r w:rsidR="00F85226" w:rsidRPr="005B325F">
        <w:rPr>
          <w:rFonts w:cs="Arial"/>
          <w:sz w:val="20"/>
          <w:szCs w:val="20"/>
        </w:rPr>
        <w:t>ých pro správnou funkci systému</w:t>
      </w:r>
      <w:r w:rsidR="00BD7568" w:rsidRPr="005B325F">
        <w:rPr>
          <w:rFonts w:cs="Arial"/>
          <w:sz w:val="20"/>
          <w:szCs w:val="20"/>
        </w:rPr>
        <w:t xml:space="preserve">. </w:t>
      </w:r>
    </w:p>
    <w:p w14:paraId="762CB1C4" w14:textId="752CE1DA" w:rsidR="007625E5" w:rsidRDefault="000C6AD6" w:rsidP="00AC01A6">
      <w:pPr>
        <w:pStyle w:val="4sltext"/>
        <w:numPr>
          <w:ilvl w:val="1"/>
          <w:numId w:val="2"/>
        </w:numPr>
        <w:ind w:left="567" w:hanging="567"/>
        <w:rPr>
          <w:rFonts w:cs="Arial"/>
          <w:sz w:val="20"/>
          <w:szCs w:val="20"/>
        </w:rPr>
      </w:pPr>
      <w:r w:rsidRPr="000C6AD6">
        <w:rPr>
          <w:rFonts w:cs="Arial"/>
          <w:sz w:val="20"/>
          <w:szCs w:val="20"/>
        </w:rPr>
        <w:t xml:space="preserve">Smluvní strany se dohodly, že </w:t>
      </w:r>
      <w:r w:rsidR="001A6A3C">
        <w:rPr>
          <w:rFonts w:cs="Arial"/>
          <w:sz w:val="20"/>
          <w:szCs w:val="20"/>
        </w:rPr>
        <w:t>d</w:t>
      </w:r>
      <w:r w:rsidRPr="000C6AD6">
        <w:rPr>
          <w:rFonts w:cs="Arial"/>
          <w:sz w:val="20"/>
          <w:szCs w:val="20"/>
        </w:rPr>
        <w:t>ílo musí kromě vlastností vyplývající z Přílohy č. 1 splňovat současně</w:t>
      </w:r>
      <w:r w:rsidR="007625E5">
        <w:rPr>
          <w:rFonts w:cs="Arial"/>
          <w:sz w:val="20"/>
          <w:szCs w:val="20"/>
        </w:rPr>
        <w:t>:</w:t>
      </w:r>
    </w:p>
    <w:p w14:paraId="52262DA4" w14:textId="5856E037" w:rsidR="000C6AD6" w:rsidRDefault="007625E5" w:rsidP="00791963">
      <w:pPr>
        <w:pStyle w:val="4sltext"/>
        <w:numPr>
          <w:ilvl w:val="0"/>
          <w:numId w:val="6"/>
        </w:numPr>
        <w:spacing w:after="60"/>
        <w:rPr>
          <w:rFonts w:cs="Arial"/>
          <w:sz w:val="20"/>
          <w:szCs w:val="20"/>
        </w:rPr>
      </w:pPr>
      <w:r>
        <w:rPr>
          <w:rFonts w:cs="Arial"/>
          <w:sz w:val="20"/>
          <w:szCs w:val="20"/>
        </w:rPr>
        <w:t>P</w:t>
      </w:r>
      <w:r w:rsidR="000C6AD6" w:rsidRPr="000C6AD6">
        <w:rPr>
          <w:rFonts w:cs="Arial"/>
          <w:sz w:val="20"/>
          <w:szCs w:val="20"/>
        </w:rPr>
        <w:t>arametry</w:t>
      </w:r>
      <w:r w:rsidR="004274CE">
        <w:rPr>
          <w:rFonts w:cs="Arial"/>
          <w:sz w:val="20"/>
          <w:szCs w:val="20"/>
        </w:rPr>
        <w:t xml:space="preserve"> uvedené v nabídce zhotovitele, která </w:t>
      </w:r>
      <w:r w:rsidR="004274CE" w:rsidRPr="00CC0169">
        <w:rPr>
          <w:rFonts w:cs="Arial"/>
          <w:sz w:val="20"/>
          <w:szCs w:val="20"/>
        </w:rPr>
        <w:t xml:space="preserve">tvoří </w:t>
      </w:r>
      <w:r w:rsidR="004274CE" w:rsidRPr="00CC0169">
        <w:rPr>
          <w:rFonts w:cs="Arial"/>
          <w:b/>
          <w:bCs/>
          <w:sz w:val="20"/>
          <w:szCs w:val="20"/>
        </w:rPr>
        <w:t>Přílohu č. 2</w:t>
      </w:r>
      <w:r w:rsidR="000C6AD6" w:rsidRPr="00CC0169">
        <w:rPr>
          <w:rFonts w:cs="Arial"/>
          <w:sz w:val="20"/>
          <w:szCs w:val="20"/>
        </w:rPr>
        <w:t xml:space="preserve">. </w:t>
      </w:r>
      <w:r w:rsidR="004274CE" w:rsidRPr="00CC0169">
        <w:rPr>
          <w:rFonts w:cs="Arial"/>
          <w:sz w:val="20"/>
          <w:szCs w:val="20"/>
        </w:rPr>
        <w:t>V případě</w:t>
      </w:r>
      <w:r w:rsidR="004274CE">
        <w:rPr>
          <w:rFonts w:cs="Arial"/>
          <w:sz w:val="20"/>
          <w:szCs w:val="20"/>
        </w:rPr>
        <w:t xml:space="preserve"> rozporu mezi Přílohou č. 1 a č. 2 má přednost Příloha č. 1.</w:t>
      </w:r>
    </w:p>
    <w:p w14:paraId="460ECED6" w14:textId="29DE1CE6" w:rsidR="00D6289E" w:rsidRDefault="007625E5" w:rsidP="00D6289E">
      <w:pPr>
        <w:pStyle w:val="4sltext"/>
        <w:numPr>
          <w:ilvl w:val="0"/>
          <w:numId w:val="6"/>
        </w:numPr>
        <w:spacing w:after="60"/>
        <w:rPr>
          <w:rFonts w:cs="Arial"/>
          <w:sz w:val="20"/>
          <w:szCs w:val="20"/>
        </w:rPr>
      </w:pPr>
      <w:r w:rsidRPr="0029184C">
        <w:rPr>
          <w:rFonts w:cs="Arial"/>
          <w:sz w:val="20"/>
          <w:szCs w:val="20"/>
        </w:rPr>
        <w:t xml:space="preserve">Dílo musí splňovat všechny relevantní technické, hygienické, bezpečnostní normy, požadavky na životní prostředí a další zákonné požadavky platné v České republice. Zadavatel zajistí podklady pro </w:t>
      </w:r>
      <w:r w:rsidR="00D358FF">
        <w:rPr>
          <w:rFonts w:cs="Arial"/>
          <w:sz w:val="20"/>
          <w:szCs w:val="20"/>
        </w:rPr>
        <w:t>závěrečnou kontrolní prohlídku</w:t>
      </w:r>
      <w:r w:rsidRPr="0029184C">
        <w:rPr>
          <w:rFonts w:cs="Arial"/>
          <w:sz w:val="20"/>
          <w:szCs w:val="20"/>
        </w:rPr>
        <w:t xml:space="preserve"> a garantuje veškeré požadavky na zákonná měření </w:t>
      </w:r>
      <w:r w:rsidRPr="00CB284F">
        <w:rPr>
          <w:rFonts w:cs="Arial"/>
          <w:sz w:val="20"/>
          <w:szCs w:val="20"/>
        </w:rPr>
        <w:t>a bezpečnost pro obsluhu</w:t>
      </w:r>
      <w:r w:rsidRPr="0029184C">
        <w:rPr>
          <w:rFonts w:cs="Arial"/>
          <w:sz w:val="20"/>
          <w:szCs w:val="20"/>
        </w:rPr>
        <w:t>.</w:t>
      </w:r>
    </w:p>
    <w:p w14:paraId="490772E7" w14:textId="77777777" w:rsidR="00D6289E" w:rsidRPr="00D6289E" w:rsidRDefault="00D6289E" w:rsidP="00D75592">
      <w:pPr>
        <w:pStyle w:val="4sltext"/>
        <w:spacing w:after="60"/>
        <w:ind w:left="927" w:firstLine="0"/>
        <w:rPr>
          <w:rFonts w:cs="Arial"/>
          <w:sz w:val="20"/>
          <w:szCs w:val="20"/>
        </w:rPr>
      </w:pPr>
    </w:p>
    <w:p w14:paraId="1DB1BE41" w14:textId="0E600DDC" w:rsidR="00ED4277" w:rsidRDefault="00ED4277" w:rsidP="00CB284F">
      <w:pPr>
        <w:pStyle w:val="4sltext"/>
        <w:numPr>
          <w:ilvl w:val="1"/>
          <w:numId w:val="2"/>
        </w:numPr>
        <w:ind w:left="567" w:hanging="567"/>
        <w:rPr>
          <w:rFonts w:cs="Arial"/>
          <w:sz w:val="20"/>
          <w:szCs w:val="20"/>
        </w:rPr>
      </w:pPr>
      <w:bookmarkStart w:id="3" w:name="_Ref52363200"/>
      <w:r>
        <w:rPr>
          <w:rFonts w:cs="Arial"/>
          <w:sz w:val="20"/>
          <w:szCs w:val="20"/>
        </w:rPr>
        <w:t>Předmětem dodávky dle této smlouvy a součástí závazků zhotovitele je</w:t>
      </w:r>
      <w:r w:rsidR="00D818FF">
        <w:rPr>
          <w:rFonts w:cs="Arial"/>
          <w:sz w:val="20"/>
          <w:szCs w:val="20"/>
        </w:rPr>
        <w:t xml:space="preserve"> dále</w:t>
      </w:r>
      <w:r>
        <w:rPr>
          <w:rFonts w:cs="Arial"/>
          <w:sz w:val="20"/>
          <w:szCs w:val="20"/>
        </w:rPr>
        <w:t>:</w:t>
      </w:r>
      <w:bookmarkEnd w:id="3"/>
    </w:p>
    <w:p w14:paraId="737E98B7" w14:textId="55F7023D" w:rsidR="00E32F6E" w:rsidRDefault="00007812" w:rsidP="00E32F6E">
      <w:pPr>
        <w:pStyle w:val="4sltext"/>
        <w:numPr>
          <w:ilvl w:val="0"/>
          <w:numId w:val="14"/>
        </w:numPr>
        <w:spacing w:after="60"/>
        <w:rPr>
          <w:rFonts w:cs="Arial"/>
          <w:sz w:val="20"/>
          <w:szCs w:val="20"/>
        </w:rPr>
      </w:pPr>
      <w:r w:rsidRPr="00E32F6E">
        <w:rPr>
          <w:rFonts w:cs="Arial"/>
          <w:sz w:val="20"/>
          <w:szCs w:val="20"/>
        </w:rPr>
        <w:t xml:space="preserve">Realizační </w:t>
      </w:r>
      <w:r w:rsidR="00C91E14">
        <w:rPr>
          <w:rFonts w:cs="Arial"/>
          <w:sz w:val="20"/>
          <w:szCs w:val="20"/>
        </w:rPr>
        <w:t xml:space="preserve">projektová </w:t>
      </w:r>
      <w:r w:rsidRPr="00E32F6E">
        <w:rPr>
          <w:rFonts w:cs="Arial"/>
          <w:sz w:val="20"/>
          <w:szCs w:val="20"/>
        </w:rPr>
        <w:t>dokumentace stavby</w:t>
      </w:r>
      <w:r w:rsidR="00EA10E6" w:rsidRPr="00E32F6E">
        <w:rPr>
          <w:rFonts w:cs="Arial"/>
          <w:sz w:val="20"/>
          <w:szCs w:val="20"/>
        </w:rPr>
        <w:t xml:space="preserve"> bude vyhotovena</w:t>
      </w:r>
      <w:r w:rsidR="00EA10E6" w:rsidRPr="003926C6">
        <w:rPr>
          <w:rFonts w:cs="Arial"/>
          <w:sz w:val="20"/>
          <w:szCs w:val="20"/>
        </w:rPr>
        <w:t xml:space="preserve"> v rozsahu, aby bylo možné dílo zrealizovat a zprovoznit.</w:t>
      </w:r>
    </w:p>
    <w:p w14:paraId="26477245" w14:textId="050C9E2E" w:rsidR="00EA2CAF" w:rsidRDefault="009C5AFA" w:rsidP="00E32F6E">
      <w:pPr>
        <w:pStyle w:val="4sltext"/>
        <w:numPr>
          <w:ilvl w:val="0"/>
          <w:numId w:val="14"/>
        </w:numPr>
        <w:spacing w:after="60"/>
        <w:rPr>
          <w:rFonts w:cs="Arial"/>
          <w:sz w:val="20"/>
          <w:szCs w:val="20"/>
        </w:rPr>
      </w:pPr>
      <w:r w:rsidRPr="003926C6">
        <w:rPr>
          <w:rFonts w:cs="Arial"/>
          <w:sz w:val="20"/>
          <w:szCs w:val="20"/>
        </w:rPr>
        <w:t>D</w:t>
      </w:r>
      <w:r w:rsidR="00007812" w:rsidRPr="003926C6">
        <w:rPr>
          <w:rFonts w:cs="Arial"/>
          <w:sz w:val="20"/>
          <w:szCs w:val="20"/>
        </w:rPr>
        <w:t>okumentace skutečného provedení stavby</w:t>
      </w:r>
      <w:r w:rsidRPr="003926C6">
        <w:rPr>
          <w:rFonts w:cs="Arial"/>
          <w:sz w:val="20"/>
          <w:szCs w:val="20"/>
        </w:rPr>
        <w:t xml:space="preserve"> </w:t>
      </w:r>
      <w:r w:rsidR="00654BB3">
        <w:rPr>
          <w:rFonts w:cs="Arial"/>
          <w:sz w:val="20"/>
          <w:szCs w:val="20"/>
        </w:rPr>
        <w:t>(</w:t>
      </w:r>
      <w:r w:rsidRPr="003926C6">
        <w:rPr>
          <w:rFonts w:cs="Arial"/>
          <w:sz w:val="20"/>
          <w:szCs w:val="20"/>
        </w:rPr>
        <w:t>DSPS)</w:t>
      </w:r>
      <w:r w:rsidR="00007812" w:rsidRPr="003926C6">
        <w:rPr>
          <w:rFonts w:cs="Arial"/>
          <w:sz w:val="20"/>
          <w:szCs w:val="20"/>
        </w:rPr>
        <w:t xml:space="preserve">, včetně všech schémat a zejména jednopólového </w:t>
      </w:r>
      <w:r w:rsidRPr="003926C6">
        <w:rPr>
          <w:rFonts w:cs="Arial"/>
          <w:sz w:val="20"/>
          <w:szCs w:val="20"/>
        </w:rPr>
        <w:t xml:space="preserve">schéma </w:t>
      </w:r>
      <w:r w:rsidR="00007812" w:rsidRPr="003926C6">
        <w:rPr>
          <w:rFonts w:cs="Arial"/>
          <w:sz w:val="20"/>
          <w:szCs w:val="20"/>
        </w:rPr>
        <w:t>zapojení.</w:t>
      </w:r>
      <w:r w:rsidRPr="003926C6">
        <w:rPr>
          <w:rFonts w:cs="Arial"/>
          <w:sz w:val="20"/>
          <w:szCs w:val="20"/>
        </w:rPr>
        <w:t xml:space="preserve"> DSPS bude </w:t>
      </w:r>
      <w:r w:rsidR="00EA10E6" w:rsidRPr="003926C6">
        <w:rPr>
          <w:rFonts w:cs="Arial"/>
          <w:sz w:val="20"/>
          <w:szCs w:val="20"/>
        </w:rPr>
        <w:t xml:space="preserve">vyhotovena </w:t>
      </w:r>
      <w:r w:rsidRPr="00E32F6E">
        <w:rPr>
          <w:rFonts w:cs="Arial"/>
          <w:sz w:val="20"/>
          <w:szCs w:val="20"/>
        </w:rPr>
        <w:t>dle vyhlášky č. 405/2017 Sb.</w:t>
      </w:r>
      <w:r w:rsidR="00E61CE1">
        <w:rPr>
          <w:rFonts w:cs="Arial"/>
          <w:sz w:val="20"/>
          <w:szCs w:val="20"/>
        </w:rPr>
        <w:t>,</w:t>
      </w:r>
      <w:r w:rsidR="00C46F60">
        <w:rPr>
          <w:rFonts w:cs="Arial"/>
          <w:sz w:val="20"/>
          <w:szCs w:val="20"/>
        </w:rPr>
        <w:t xml:space="preserve"> v aktuálním znění.</w:t>
      </w:r>
    </w:p>
    <w:p w14:paraId="6D07F51F" w14:textId="1AF07B05" w:rsidR="00C4145F" w:rsidRPr="00524ED5" w:rsidRDefault="00C4145F" w:rsidP="00C4145F">
      <w:pPr>
        <w:pStyle w:val="ListParagraph"/>
        <w:widowControl w:val="0"/>
        <w:numPr>
          <w:ilvl w:val="0"/>
          <w:numId w:val="14"/>
        </w:numPr>
        <w:tabs>
          <w:tab w:val="left" w:pos="3420"/>
        </w:tabs>
        <w:spacing w:after="0"/>
        <w:jc w:val="both"/>
        <w:rPr>
          <w:rFonts w:ascii="Arial" w:hAnsi="Arial" w:cs="Arial"/>
          <w:szCs w:val="20"/>
          <w:lang w:eastAsia="ar-SA"/>
          <w:rPrChange w:id="4" w:author="Mária Bosnovičová" w:date="2023-06-12T18:54:00Z">
            <w:rPr>
              <w:rFonts w:ascii="Arial Narrow" w:hAnsi="Arial Narrow" w:cs="Tahoma"/>
              <w:sz w:val="21"/>
              <w:szCs w:val="21"/>
            </w:rPr>
          </w:rPrChange>
        </w:rPr>
      </w:pPr>
      <w:r w:rsidRPr="00524ED5">
        <w:rPr>
          <w:rFonts w:ascii="Arial" w:hAnsi="Arial" w:cs="Arial"/>
          <w:szCs w:val="20"/>
          <w:lang w:eastAsia="ar-SA"/>
          <w:rPrChange w:id="5" w:author="Mária Bosnovičová" w:date="2023-06-12T18:54:00Z">
            <w:rPr>
              <w:rFonts w:ascii="Arial Narrow" w:hAnsi="Arial Narrow" w:cs="Tahoma"/>
              <w:sz w:val="21"/>
              <w:szCs w:val="21"/>
            </w:rPr>
          </w:rPrChange>
        </w:rPr>
        <w:t>Předmět plnění je také</w:t>
      </w:r>
      <w:r w:rsidR="00E207B8" w:rsidRPr="00524ED5">
        <w:rPr>
          <w:rFonts w:ascii="Arial" w:hAnsi="Arial" w:cs="Arial"/>
          <w:szCs w:val="20"/>
          <w:lang w:eastAsia="ar-SA"/>
          <w:rPrChange w:id="6" w:author="Mária Bosnovičová" w:date="2023-06-12T18:54:00Z">
            <w:rPr>
              <w:rFonts w:ascii="Arial Narrow" w:hAnsi="Arial Narrow" w:cs="Tahoma"/>
              <w:sz w:val="21"/>
              <w:szCs w:val="21"/>
            </w:rPr>
          </w:rPrChange>
        </w:rPr>
        <w:t xml:space="preserve"> provedení </w:t>
      </w:r>
      <w:r w:rsidRPr="00524ED5">
        <w:rPr>
          <w:rFonts w:ascii="Arial" w:hAnsi="Arial" w:cs="Arial"/>
          <w:szCs w:val="20"/>
          <w:lang w:eastAsia="ar-SA"/>
          <w:rPrChange w:id="7" w:author="Mária Bosnovičová" w:date="2023-06-12T18:54:00Z">
            <w:rPr>
              <w:rFonts w:ascii="Arial Narrow" w:hAnsi="Arial Narrow" w:cs="Tahoma"/>
              <w:sz w:val="21"/>
              <w:szCs w:val="21"/>
            </w:rPr>
          </w:rPrChange>
        </w:rPr>
        <w:t>komplexní zkouš</w:t>
      </w:r>
      <w:r w:rsidR="00E207B8" w:rsidRPr="00524ED5">
        <w:rPr>
          <w:rFonts w:ascii="Arial" w:hAnsi="Arial" w:cs="Arial"/>
          <w:szCs w:val="20"/>
          <w:lang w:eastAsia="ar-SA"/>
          <w:rPrChange w:id="8" w:author="Mária Bosnovičová" w:date="2023-06-12T18:54:00Z">
            <w:rPr>
              <w:rFonts w:ascii="Arial Narrow" w:hAnsi="Arial Narrow" w:cs="Tahoma"/>
              <w:sz w:val="21"/>
              <w:szCs w:val="21"/>
            </w:rPr>
          </w:rPrChange>
        </w:rPr>
        <w:t>e</w:t>
      </w:r>
      <w:r w:rsidRPr="00524ED5">
        <w:rPr>
          <w:rFonts w:ascii="Arial" w:hAnsi="Arial" w:cs="Arial"/>
          <w:szCs w:val="20"/>
          <w:lang w:eastAsia="ar-SA"/>
          <w:rPrChange w:id="9" w:author="Mária Bosnovičová" w:date="2023-06-12T18:54:00Z">
            <w:rPr>
              <w:rFonts w:ascii="Arial Narrow" w:hAnsi="Arial Narrow" w:cs="Tahoma"/>
              <w:sz w:val="21"/>
              <w:szCs w:val="21"/>
            </w:rPr>
          </w:rPrChange>
        </w:rPr>
        <w:t>k systému</w:t>
      </w:r>
      <w:r w:rsidR="00E207B8" w:rsidRPr="00524ED5">
        <w:rPr>
          <w:rFonts w:ascii="Arial" w:hAnsi="Arial" w:cs="Arial"/>
          <w:szCs w:val="20"/>
          <w:lang w:eastAsia="ar-SA"/>
          <w:rPrChange w:id="10" w:author="Mária Bosnovičová" w:date="2023-06-12T18:54:00Z">
            <w:rPr>
              <w:rFonts w:ascii="Arial Narrow" w:hAnsi="Arial Narrow" w:cs="Tahoma"/>
              <w:sz w:val="21"/>
              <w:szCs w:val="21"/>
            </w:rPr>
          </w:rPrChange>
        </w:rPr>
        <w:t xml:space="preserve">, </w:t>
      </w:r>
      <w:ins w:id="11" w:author="Mária Bosnovičová" w:date="2023-06-12T18:55:00Z">
        <w:r w:rsidR="00524ED5">
          <w:rPr>
            <w:rFonts w:ascii="Arial" w:hAnsi="Arial" w:cs="Arial"/>
            <w:szCs w:val="20"/>
            <w:lang w:eastAsia="ar-SA"/>
          </w:rPr>
          <w:t>u</w:t>
        </w:r>
        <w:r w:rsidR="00524ED5" w:rsidRPr="00524ED5">
          <w:rPr>
            <w:rFonts w:ascii="Arial" w:hAnsi="Arial" w:cs="Arial"/>
            <w:szCs w:val="20"/>
            <w:lang w:eastAsia="ar-SA"/>
          </w:rPr>
          <w:t xml:space="preserve">možnění provozu pro ověření technologie a souladu (UPOS) a dále </w:t>
        </w:r>
        <w:r w:rsidR="00524ED5">
          <w:rPr>
            <w:rFonts w:ascii="Arial" w:hAnsi="Arial" w:cs="Arial"/>
            <w:szCs w:val="20"/>
            <w:lang w:eastAsia="ar-SA"/>
          </w:rPr>
          <w:t>u</w:t>
        </w:r>
        <w:r w:rsidR="00524ED5" w:rsidRPr="00524ED5">
          <w:rPr>
            <w:rFonts w:ascii="Arial" w:hAnsi="Arial" w:cs="Arial"/>
            <w:szCs w:val="20"/>
            <w:lang w:eastAsia="ar-SA"/>
          </w:rPr>
          <w:t>možnění trvalého provozu (UTP)</w:t>
        </w:r>
      </w:ins>
      <w:del w:id="12" w:author="Mária Bosnovičová" w:date="2023-06-12T18:55:00Z">
        <w:r w:rsidRPr="00524ED5" w:rsidDel="00524ED5">
          <w:rPr>
            <w:rFonts w:ascii="Arial" w:hAnsi="Arial" w:cs="Arial"/>
            <w:szCs w:val="20"/>
            <w:lang w:eastAsia="ar-SA"/>
            <w:rPrChange w:id="13" w:author="Mária Bosnovičová" w:date="2023-06-12T18:54:00Z">
              <w:rPr>
                <w:rFonts w:ascii="Arial Narrow" w:hAnsi="Arial Narrow" w:cs="Tahoma"/>
                <w:sz w:val="21"/>
                <w:szCs w:val="21"/>
              </w:rPr>
            </w:rPrChange>
          </w:rPr>
          <w:delText xml:space="preserve">spolupráce </w:delText>
        </w:r>
        <w:r w:rsidR="00E207B8" w:rsidRPr="00524ED5" w:rsidDel="00524ED5">
          <w:rPr>
            <w:rFonts w:ascii="Arial" w:hAnsi="Arial" w:cs="Arial"/>
            <w:szCs w:val="20"/>
            <w:lang w:eastAsia="ar-SA"/>
            <w:rPrChange w:id="14" w:author="Mária Bosnovičová" w:date="2023-06-12T18:54:00Z">
              <w:rPr>
                <w:rFonts w:ascii="Arial Narrow" w:hAnsi="Arial Narrow" w:cs="Tahoma"/>
                <w:sz w:val="21"/>
                <w:szCs w:val="21"/>
              </w:rPr>
            </w:rPrChange>
          </w:rPr>
          <w:delText xml:space="preserve">při </w:delText>
        </w:r>
        <w:r w:rsidRPr="00524ED5" w:rsidDel="00524ED5">
          <w:rPr>
            <w:rFonts w:ascii="Arial" w:hAnsi="Arial" w:cs="Arial"/>
            <w:szCs w:val="20"/>
            <w:lang w:eastAsia="ar-SA"/>
            <w:rPrChange w:id="15" w:author="Mária Bosnovičová" w:date="2023-06-12T18:54:00Z">
              <w:rPr>
                <w:rFonts w:ascii="Arial Narrow" w:hAnsi="Arial Narrow" w:cs="Tahoma"/>
                <w:sz w:val="21"/>
                <w:szCs w:val="21"/>
              </w:rPr>
            </w:rPrChange>
          </w:rPr>
          <w:delText>prvním paralelním připojením do sítě</w:delText>
        </w:r>
      </w:del>
      <w:r w:rsidRPr="00524ED5">
        <w:rPr>
          <w:rFonts w:ascii="Arial" w:hAnsi="Arial" w:cs="Arial"/>
          <w:szCs w:val="20"/>
          <w:lang w:eastAsia="ar-SA"/>
          <w:rPrChange w:id="16" w:author="Mária Bosnovičová" w:date="2023-06-12T18:54:00Z">
            <w:rPr>
              <w:rFonts w:ascii="Arial Narrow" w:hAnsi="Arial Narrow" w:cs="Tahoma"/>
              <w:sz w:val="21"/>
              <w:szCs w:val="21"/>
            </w:rPr>
          </w:rPrChange>
        </w:rPr>
        <w:t xml:space="preserve">, součinnost při zařizování kolaudačního souhlasu a </w:t>
      </w:r>
      <w:r w:rsidR="00E207B8" w:rsidRPr="00524ED5">
        <w:rPr>
          <w:rFonts w:ascii="Arial" w:hAnsi="Arial" w:cs="Arial"/>
          <w:szCs w:val="20"/>
          <w:lang w:eastAsia="ar-SA"/>
          <w:rPrChange w:id="17" w:author="Mária Bosnovičová" w:date="2023-06-12T18:54:00Z">
            <w:rPr>
              <w:rFonts w:ascii="Arial Narrow" w:hAnsi="Arial Narrow" w:cs="Tahoma"/>
              <w:sz w:val="21"/>
              <w:szCs w:val="21"/>
            </w:rPr>
          </w:rPrChange>
        </w:rPr>
        <w:t xml:space="preserve">spolupráce </w:t>
      </w:r>
      <w:r w:rsidRPr="00524ED5">
        <w:rPr>
          <w:rFonts w:ascii="Arial" w:hAnsi="Arial" w:cs="Arial"/>
          <w:szCs w:val="20"/>
          <w:lang w:eastAsia="ar-SA"/>
          <w:rPrChange w:id="18" w:author="Mária Bosnovičová" w:date="2023-06-12T18:54:00Z">
            <w:rPr>
              <w:rFonts w:ascii="Arial Narrow" w:hAnsi="Arial Narrow" w:cs="Tahoma"/>
              <w:sz w:val="21"/>
              <w:szCs w:val="21"/>
            </w:rPr>
          </w:rPrChange>
        </w:rPr>
        <w:t xml:space="preserve">při legalizaci výrobny elektřiny. </w:t>
      </w:r>
    </w:p>
    <w:p w14:paraId="501CF27F" w14:textId="77777777" w:rsidR="00E13B27" w:rsidRPr="003926C6" w:rsidRDefault="00E13B27">
      <w:pPr>
        <w:pStyle w:val="4sltext"/>
        <w:spacing w:after="60"/>
        <w:ind w:left="567" w:firstLine="0"/>
        <w:rPr>
          <w:rFonts w:cs="Arial"/>
          <w:sz w:val="20"/>
          <w:szCs w:val="20"/>
        </w:rPr>
        <w:pPrChange w:id="19" w:author="Mária Bosnovičová" w:date="2023-06-12T18:54:00Z">
          <w:pPr>
            <w:pStyle w:val="4sltext"/>
            <w:spacing w:after="60"/>
            <w:ind w:left="927" w:firstLine="0"/>
          </w:pPr>
        </w:pPrChange>
      </w:pPr>
    </w:p>
    <w:p w14:paraId="46DC76A4" w14:textId="52EB88B3"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Zajištění </w:t>
      </w:r>
      <w:r w:rsidR="009C5AFA" w:rsidRPr="00E32F6E">
        <w:rPr>
          <w:rFonts w:cs="Arial"/>
          <w:sz w:val="20"/>
          <w:szCs w:val="20"/>
        </w:rPr>
        <w:t xml:space="preserve">veškeré </w:t>
      </w:r>
      <w:r w:rsidRPr="00E32F6E">
        <w:rPr>
          <w:rFonts w:cs="Arial"/>
          <w:sz w:val="20"/>
          <w:szCs w:val="20"/>
        </w:rPr>
        <w:t>dopravy</w:t>
      </w:r>
      <w:r w:rsidR="009C5AFA" w:rsidRPr="00E32F6E">
        <w:rPr>
          <w:rFonts w:cs="Arial"/>
          <w:sz w:val="20"/>
          <w:szCs w:val="20"/>
        </w:rPr>
        <w:t xml:space="preserve"> všech komponent, pracovníků, nářadí a nástrojů potřebných k realizaci díla</w:t>
      </w:r>
      <w:r w:rsidR="00EA2CAF" w:rsidRPr="00E32F6E">
        <w:rPr>
          <w:rFonts w:cs="Arial"/>
          <w:sz w:val="20"/>
          <w:szCs w:val="20"/>
        </w:rPr>
        <w:t>.</w:t>
      </w:r>
    </w:p>
    <w:p w14:paraId="12C03FCE" w14:textId="41F373DF"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Úhrada veškerých daní, cel či poplatků spojených </w:t>
      </w:r>
      <w:r w:rsidR="001163AF" w:rsidRPr="00E32F6E">
        <w:rPr>
          <w:rFonts w:cs="Arial"/>
          <w:sz w:val="20"/>
          <w:szCs w:val="20"/>
        </w:rPr>
        <w:t>s</w:t>
      </w:r>
      <w:r w:rsidRPr="00E32F6E">
        <w:rPr>
          <w:rFonts w:cs="Arial"/>
          <w:sz w:val="20"/>
          <w:szCs w:val="20"/>
        </w:rPr>
        <w:t xml:space="preserve"> realizací </w:t>
      </w:r>
      <w:r w:rsidR="001A6A3C">
        <w:rPr>
          <w:rFonts w:cs="Arial"/>
          <w:sz w:val="20"/>
          <w:szCs w:val="20"/>
        </w:rPr>
        <w:t>d</w:t>
      </w:r>
      <w:r w:rsidRPr="00E32F6E">
        <w:rPr>
          <w:rFonts w:cs="Arial"/>
          <w:sz w:val="20"/>
          <w:szCs w:val="20"/>
        </w:rPr>
        <w:t>íla či jeho dodáním</w:t>
      </w:r>
      <w:r w:rsidR="00EA2CAF" w:rsidRPr="00E32F6E">
        <w:rPr>
          <w:rFonts w:cs="Arial"/>
          <w:sz w:val="20"/>
          <w:szCs w:val="20"/>
        </w:rPr>
        <w:t>.</w:t>
      </w:r>
    </w:p>
    <w:p w14:paraId="745C8D96" w14:textId="2C2304B8"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Balení a pojištění všech komponent</w:t>
      </w:r>
      <w:r w:rsidR="00EA2CAF" w:rsidRPr="00E32F6E">
        <w:rPr>
          <w:rFonts w:cs="Arial"/>
          <w:sz w:val="20"/>
          <w:szCs w:val="20"/>
        </w:rPr>
        <w:t>, které jsou</w:t>
      </w:r>
      <w:r w:rsidRPr="00E32F6E">
        <w:rPr>
          <w:rFonts w:cs="Arial"/>
          <w:sz w:val="20"/>
          <w:szCs w:val="20"/>
        </w:rPr>
        <w:t xml:space="preserve"> součástí </w:t>
      </w:r>
      <w:r w:rsidR="001A6A3C">
        <w:rPr>
          <w:rFonts w:cs="Arial"/>
          <w:sz w:val="20"/>
          <w:szCs w:val="20"/>
        </w:rPr>
        <w:t>d</w:t>
      </w:r>
      <w:r w:rsidRPr="00E32F6E">
        <w:rPr>
          <w:rFonts w:cs="Arial"/>
          <w:sz w:val="20"/>
          <w:szCs w:val="20"/>
        </w:rPr>
        <w:t>íla</w:t>
      </w:r>
      <w:r w:rsidR="00EA2CAF" w:rsidRPr="00E32F6E">
        <w:rPr>
          <w:rFonts w:cs="Arial"/>
          <w:sz w:val="20"/>
          <w:szCs w:val="20"/>
        </w:rPr>
        <w:t>.</w:t>
      </w:r>
    </w:p>
    <w:p w14:paraId="28DF541E" w14:textId="777E7B83" w:rsidR="009C5AFA" w:rsidRDefault="009C5AFA" w:rsidP="00791963">
      <w:pPr>
        <w:pStyle w:val="4sltext"/>
        <w:numPr>
          <w:ilvl w:val="0"/>
          <w:numId w:val="14"/>
        </w:numPr>
        <w:spacing w:after="60"/>
        <w:rPr>
          <w:rFonts w:cs="Arial"/>
          <w:sz w:val="20"/>
          <w:szCs w:val="20"/>
        </w:rPr>
      </w:pPr>
      <w:r w:rsidRPr="00E32F6E">
        <w:rPr>
          <w:rFonts w:cs="Arial"/>
          <w:sz w:val="20"/>
          <w:szCs w:val="20"/>
        </w:rPr>
        <w:t>Zařízení staveniště, vybavení staveniště, zabezpečení staveniště, doprava na staveništi a zrušení staveniště.</w:t>
      </w:r>
    </w:p>
    <w:p w14:paraId="2FCA3C5C" w14:textId="441BA21F" w:rsidR="00600623" w:rsidRPr="00E32F6E" w:rsidRDefault="00600623" w:rsidP="00791963">
      <w:pPr>
        <w:pStyle w:val="4sltext"/>
        <w:numPr>
          <w:ilvl w:val="0"/>
          <w:numId w:val="14"/>
        </w:numPr>
        <w:spacing w:after="60"/>
        <w:rPr>
          <w:rFonts w:cs="Arial"/>
          <w:sz w:val="20"/>
          <w:szCs w:val="20"/>
        </w:rPr>
      </w:pPr>
      <w:r>
        <w:rPr>
          <w:rFonts w:cs="Arial"/>
          <w:sz w:val="20"/>
          <w:szCs w:val="20"/>
        </w:rPr>
        <w:t>Ekologická likvidace vzniklého odpadu</w:t>
      </w:r>
      <w:r w:rsidR="00B55520">
        <w:rPr>
          <w:rFonts w:cs="Arial"/>
          <w:sz w:val="20"/>
          <w:szCs w:val="20"/>
        </w:rPr>
        <w:t>.</w:t>
      </w:r>
    </w:p>
    <w:p w14:paraId="1DB0A5D6" w14:textId="74EEDB26"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 xml:space="preserve">Instalace a uvedení </w:t>
      </w:r>
      <w:r w:rsidR="001A6A3C" w:rsidRPr="00CC0169">
        <w:rPr>
          <w:rFonts w:cs="Arial"/>
          <w:sz w:val="20"/>
          <w:szCs w:val="20"/>
        </w:rPr>
        <w:t>d</w:t>
      </w:r>
      <w:r w:rsidRPr="00CC0169">
        <w:rPr>
          <w:rFonts w:cs="Arial"/>
          <w:sz w:val="20"/>
          <w:szCs w:val="20"/>
        </w:rPr>
        <w:t xml:space="preserve">íla do </w:t>
      </w:r>
      <w:r w:rsidR="00A44D1A" w:rsidRPr="00CC0169">
        <w:rPr>
          <w:rFonts w:cs="Arial"/>
          <w:sz w:val="20"/>
          <w:szCs w:val="20"/>
        </w:rPr>
        <w:t xml:space="preserve">trvalého </w:t>
      </w:r>
      <w:r w:rsidRPr="00CC0169">
        <w:rPr>
          <w:rFonts w:cs="Arial"/>
          <w:sz w:val="20"/>
          <w:szCs w:val="20"/>
        </w:rPr>
        <w:t>provozu</w:t>
      </w:r>
      <w:r w:rsidR="00EA2CAF" w:rsidRPr="00CC0169">
        <w:rPr>
          <w:rFonts w:cs="Arial"/>
          <w:sz w:val="20"/>
          <w:szCs w:val="20"/>
        </w:rPr>
        <w:t>.</w:t>
      </w:r>
    </w:p>
    <w:p w14:paraId="1CD6BD6A" w14:textId="49F9E554"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Veškeré manuály</w:t>
      </w:r>
      <w:r w:rsidR="003926C6" w:rsidRPr="00CC0169">
        <w:rPr>
          <w:rFonts w:cs="Arial"/>
          <w:sz w:val="20"/>
          <w:szCs w:val="20"/>
        </w:rPr>
        <w:t xml:space="preserve"> </w:t>
      </w:r>
      <w:r w:rsidR="00A44D1A" w:rsidRPr="00CC0169">
        <w:rPr>
          <w:rFonts w:cs="Arial"/>
          <w:sz w:val="20"/>
          <w:szCs w:val="20"/>
        </w:rPr>
        <w:t>a</w:t>
      </w:r>
      <w:r w:rsidR="003926C6" w:rsidRPr="00CC0169">
        <w:rPr>
          <w:rFonts w:cs="Arial"/>
          <w:sz w:val="20"/>
          <w:szCs w:val="20"/>
        </w:rPr>
        <w:t xml:space="preserve"> </w:t>
      </w:r>
      <w:r w:rsidRPr="00CC0169">
        <w:rPr>
          <w:rFonts w:cs="Arial"/>
          <w:sz w:val="20"/>
          <w:szCs w:val="20"/>
        </w:rPr>
        <w:t>příručky vztahující se k </w:t>
      </w:r>
      <w:r w:rsidR="001A6A3C" w:rsidRPr="00CC0169">
        <w:rPr>
          <w:rFonts w:cs="Arial"/>
          <w:sz w:val="20"/>
          <w:szCs w:val="20"/>
        </w:rPr>
        <w:t>d</w:t>
      </w:r>
      <w:r w:rsidRPr="00CC0169">
        <w:rPr>
          <w:rFonts w:cs="Arial"/>
          <w:sz w:val="20"/>
          <w:szCs w:val="20"/>
        </w:rPr>
        <w:t>ílu či jeho částem</w:t>
      </w:r>
      <w:r w:rsidR="007625E5" w:rsidRPr="00CC0169">
        <w:rPr>
          <w:rFonts w:cs="Arial"/>
          <w:sz w:val="20"/>
          <w:szCs w:val="20"/>
        </w:rPr>
        <w:t xml:space="preserve">, zejména </w:t>
      </w:r>
      <w:r w:rsidR="00A44D1A" w:rsidRPr="00CC0169">
        <w:rPr>
          <w:rFonts w:cs="Arial"/>
          <w:sz w:val="20"/>
          <w:szCs w:val="20"/>
        </w:rPr>
        <w:t xml:space="preserve">ve formě plnohodnotného </w:t>
      </w:r>
      <w:r w:rsidR="00E61CE1" w:rsidRPr="00CC0169">
        <w:rPr>
          <w:rFonts w:cs="Arial"/>
          <w:sz w:val="20"/>
          <w:szCs w:val="20"/>
        </w:rPr>
        <w:t xml:space="preserve">českého </w:t>
      </w:r>
      <w:r w:rsidR="007625E5" w:rsidRPr="00CC0169">
        <w:rPr>
          <w:rFonts w:cs="Arial"/>
          <w:sz w:val="20"/>
          <w:szCs w:val="20"/>
        </w:rPr>
        <w:t>návod</w:t>
      </w:r>
      <w:r w:rsidR="00A44D1A" w:rsidRPr="00CC0169">
        <w:rPr>
          <w:rFonts w:cs="Arial"/>
          <w:sz w:val="20"/>
          <w:szCs w:val="20"/>
        </w:rPr>
        <w:t>u</w:t>
      </w:r>
      <w:r w:rsidR="007625E5" w:rsidRPr="00CC0169">
        <w:rPr>
          <w:rFonts w:cs="Arial"/>
          <w:sz w:val="20"/>
          <w:szCs w:val="20"/>
        </w:rPr>
        <w:t xml:space="preserve"> k</w:t>
      </w:r>
      <w:r w:rsidR="00A44D1A" w:rsidRPr="00CC0169">
        <w:rPr>
          <w:rFonts w:cs="Arial"/>
          <w:sz w:val="20"/>
          <w:szCs w:val="20"/>
        </w:rPr>
        <w:t> </w:t>
      </w:r>
      <w:r w:rsidR="007625E5" w:rsidRPr="00CC0169">
        <w:rPr>
          <w:rFonts w:cs="Arial"/>
          <w:sz w:val="20"/>
          <w:szCs w:val="20"/>
        </w:rPr>
        <w:t>obsluze</w:t>
      </w:r>
      <w:r w:rsidR="00A44D1A" w:rsidRPr="00CC0169">
        <w:rPr>
          <w:rFonts w:cs="Arial"/>
          <w:sz w:val="20"/>
          <w:szCs w:val="20"/>
        </w:rPr>
        <w:t>,</w:t>
      </w:r>
      <w:r w:rsidR="007625E5" w:rsidRPr="00CC0169">
        <w:rPr>
          <w:rFonts w:cs="Arial"/>
          <w:sz w:val="20"/>
          <w:szCs w:val="20"/>
        </w:rPr>
        <w:t xml:space="preserve"> údržbě</w:t>
      </w:r>
      <w:r w:rsidR="00A44D1A" w:rsidRPr="00CC0169">
        <w:rPr>
          <w:rFonts w:cs="Arial"/>
          <w:sz w:val="20"/>
          <w:szCs w:val="20"/>
        </w:rPr>
        <w:t xml:space="preserve"> a zajištění servisu</w:t>
      </w:r>
      <w:r w:rsidR="00EA2CAF" w:rsidRPr="00CC0169">
        <w:rPr>
          <w:rFonts w:cs="Arial"/>
          <w:sz w:val="20"/>
          <w:szCs w:val="20"/>
        </w:rPr>
        <w:t>.</w:t>
      </w:r>
    </w:p>
    <w:p w14:paraId="752D4799" w14:textId="3EEE47F8" w:rsidR="00ED4277" w:rsidRPr="00E32F6E" w:rsidRDefault="00EA10E6" w:rsidP="00791963">
      <w:pPr>
        <w:pStyle w:val="4sltext"/>
        <w:numPr>
          <w:ilvl w:val="0"/>
          <w:numId w:val="14"/>
        </w:numPr>
        <w:spacing w:after="60"/>
        <w:rPr>
          <w:rFonts w:cs="Arial"/>
          <w:sz w:val="20"/>
          <w:szCs w:val="20"/>
        </w:rPr>
      </w:pPr>
      <w:r w:rsidRPr="003926C6">
        <w:rPr>
          <w:rFonts w:cs="Arial"/>
          <w:sz w:val="20"/>
          <w:szCs w:val="20"/>
        </w:rPr>
        <w:t xml:space="preserve">Veškerá dokumentace k Dílu a to zejména podklady pro závěrečnou kontrolní prohlídku </w:t>
      </w:r>
      <w:r w:rsidR="001A6A3C">
        <w:rPr>
          <w:rFonts w:cs="Arial"/>
          <w:sz w:val="20"/>
          <w:szCs w:val="20"/>
        </w:rPr>
        <w:t>d</w:t>
      </w:r>
      <w:r w:rsidRPr="003926C6">
        <w:rPr>
          <w:rFonts w:cs="Arial"/>
          <w:sz w:val="20"/>
          <w:szCs w:val="20"/>
        </w:rPr>
        <w:t>íla, technické listy a prohlášení o shodě v českém jazyce, revize elektro</w:t>
      </w:r>
      <w:r w:rsidR="00142635">
        <w:rPr>
          <w:rFonts w:cs="Arial"/>
          <w:sz w:val="20"/>
          <w:szCs w:val="20"/>
        </w:rPr>
        <w:t>instal</w:t>
      </w:r>
      <w:r w:rsidR="00E1152B">
        <w:rPr>
          <w:rFonts w:cs="Arial"/>
          <w:sz w:val="20"/>
          <w:szCs w:val="20"/>
        </w:rPr>
        <w:t>ace</w:t>
      </w:r>
      <w:r w:rsidRPr="003926C6">
        <w:rPr>
          <w:rFonts w:cs="Arial"/>
          <w:sz w:val="20"/>
          <w:szCs w:val="20"/>
        </w:rPr>
        <w:t xml:space="preserve">, </w:t>
      </w:r>
      <w:r w:rsidR="00E1152B">
        <w:rPr>
          <w:rFonts w:cs="Arial"/>
          <w:sz w:val="20"/>
          <w:szCs w:val="20"/>
        </w:rPr>
        <w:t xml:space="preserve">revize hromosvodní soustavy. </w:t>
      </w:r>
      <w:r w:rsidRPr="003926C6">
        <w:rPr>
          <w:rFonts w:cs="Arial"/>
          <w:sz w:val="20"/>
          <w:szCs w:val="20"/>
        </w:rPr>
        <w:t xml:space="preserve">včetně zpracování </w:t>
      </w:r>
      <w:r w:rsidR="007D3576">
        <w:rPr>
          <w:rFonts w:cs="Arial"/>
          <w:sz w:val="20"/>
          <w:szCs w:val="20"/>
        </w:rPr>
        <w:t xml:space="preserve">autorizovaných </w:t>
      </w:r>
      <w:r w:rsidR="007D3576" w:rsidRPr="00F96DF0">
        <w:rPr>
          <w:rFonts w:cs="Arial"/>
          <w:sz w:val="20"/>
          <w:szCs w:val="20"/>
        </w:rPr>
        <w:t>revizních</w:t>
      </w:r>
      <w:r w:rsidR="007D3576" w:rsidRPr="007D3576">
        <w:rPr>
          <w:rFonts w:cs="Arial"/>
          <w:sz w:val="20"/>
          <w:szCs w:val="20"/>
        </w:rPr>
        <w:t xml:space="preserve"> </w:t>
      </w:r>
      <w:r w:rsidRPr="003926C6">
        <w:rPr>
          <w:rFonts w:cs="Arial"/>
          <w:sz w:val="20"/>
          <w:szCs w:val="20"/>
        </w:rPr>
        <w:t xml:space="preserve">zpráv, protokoly o provedených zkouškách, </w:t>
      </w:r>
      <w:r w:rsidR="001B34E2">
        <w:rPr>
          <w:rFonts w:cs="Arial"/>
          <w:sz w:val="20"/>
          <w:szCs w:val="20"/>
        </w:rPr>
        <w:t xml:space="preserve">čestné prohlášení a </w:t>
      </w:r>
      <w:r w:rsidRPr="003926C6">
        <w:rPr>
          <w:rFonts w:cs="Arial"/>
          <w:sz w:val="20"/>
          <w:szCs w:val="20"/>
        </w:rPr>
        <w:t xml:space="preserve">doklady o likvidaci odpadů z montáže, prohlášení o souladu s ověřenou </w:t>
      </w:r>
      <w:r w:rsidR="007D3576">
        <w:rPr>
          <w:rFonts w:cs="Arial"/>
          <w:sz w:val="20"/>
          <w:szCs w:val="20"/>
        </w:rPr>
        <w:t>projektovou dokumentací pro stavební povolení, včetně vyznačení provedených změn,</w:t>
      </w:r>
      <w:r w:rsidRPr="003926C6">
        <w:rPr>
          <w:rFonts w:cs="Arial"/>
          <w:sz w:val="20"/>
          <w:szCs w:val="20"/>
        </w:rPr>
        <w:t xml:space="preserve"> stavební deník, závěrečný předávací protokol a dále doklad o montáži, kontrole a funkční zkoušce požárně bezpečnostního zařízení.</w:t>
      </w:r>
      <w:r w:rsidR="00ED4277" w:rsidRPr="00E32F6E">
        <w:rPr>
          <w:rFonts w:cs="Arial"/>
          <w:sz w:val="20"/>
          <w:szCs w:val="20"/>
        </w:rPr>
        <w:t xml:space="preserve"> </w:t>
      </w:r>
    </w:p>
    <w:p w14:paraId="65253A88" w14:textId="47904176" w:rsidR="00EA10E6" w:rsidRPr="003926C6" w:rsidRDefault="00EA10E6" w:rsidP="00791963">
      <w:pPr>
        <w:pStyle w:val="4sltext"/>
        <w:numPr>
          <w:ilvl w:val="0"/>
          <w:numId w:val="14"/>
        </w:numPr>
        <w:spacing w:after="60"/>
        <w:rPr>
          <w:rFonts w:cs="Arial"/>
          <w:sz w:val="20"/>
          <w:szCs w:val="20"/>
        </w:rPr>
      </w:pPr>
      <w:r w:rsidRPr="003926C6">
        <w:rPr>
          <w:rFonts w:cs="Arial"/>
          <w:sz w:val="20"/>
          <w:szCs w:val="20"/>
        </w:rPr>
        <w:t>Veškeré posudky a další dokumenty</w:t>
      </w:r>
      <w:r w:rsidR="007D3576">
        <w:rPr>
          <w:rFonts w:cs="Arial"/>
          <w:sz w:val="20"/>
          <w:szCs w:val="20"/>
        </w:rPr>
        <w:t xml:space="preserve"> </w:t>
      </w:r>
      <w:r w:rsidRPr="003926C6">
        <w:rPr>
          <w:rFonts w:cs="Arial"/>
          <w:sz w:val="20"/>
          <w:szCs w:val="20"/>
        </w:rPr>
        <w:t>pro budoucí legalizaci díla, jakými jsou aktualizované požárně bezpečnostní řešení stavby dle skutečnosti, protokol o určení vnějších vlivů, provozní a jiné řády.</w:t>
      </w:r>
    </w:p>
    <w:p w14:paraId="7971A116" w14:textId="2037DFE2" w:rsidR="00EA10E6" w:rsidRPr="00E32F6E" w:rsidRDefault="00EA10E6" w:rsidP="00791963">
      <w:pPr>
        <w:pStyle w:val="4sltext"/>
        <w:numPr>
          <w:ilvl w:val="0"/>
          <w:numId w:val="14"/>
        </w:numPr>
        <w:spacing w:after="60"/>
        <w:rPr>
          <w:rFonts w:cs="Arial"/>
          <w:sz w:val="20"/>
          <w:szCs w:val="20"/>
        </w:rPr>
      </w:pPr>
      <w:r w:rsidRPr="003926C6">
        <w:rPr>
          <w:rFonts w:cs="Arial"/>
          <w:sz w:val="20"/>
          <w:szCs w:val="20"/>
        </w:rPr>
        <w:t xml:space="preserve">Veškeré </w:t>
      </w:r>
      <w:r w:rsidR="007D3576">
        <w:rPr>
          <w:rFonts w:cs="Arial"/>
          <w:sz w:val="20"/>
          <w:szCs w:val="20"/>
        </w:rPr>
        <w:t xml:space="preserve">náklady na </w:t>
      </w:r>
      <w:r w:rsidRPr="003926C6">
        <w:rPr>
          <w:rFonts w:cs="Arial"/>
          <w:sz w:val="20"/>
          <w:szCs w:val="20"/>
        </w:rPr>
        <w:t xml:space="preserve">dozory ze strany </w:t>
      </w:r>
      <w:r w:rsidR="00E32F6E" w:rsidRPr="003926C6">
        <w:rPr>
          <w:rFonts w:cs="Arial"/>
          <w:sz w:val="20"/>
          <w:szCs w:val="20"/>
        </w:rPr>
        <w:t>Zhotovitele,</w:t>
      </w:r>
      <w:r w:rsidRPr="003926C6">
        <w:rPr>
          <w:rFonts w:cs="Arial"/>
          <w:sz w:val="20"/>
          <w:szCs w:val="20"/>
        </w:rPr>
        <w:t xml:space="preserve"> a to zejména v rozsahu potřebných autorizací, certifikací, živnostenských oprávnění, koordinace BOZP a podobně.</w:t>
      </w:r>
    </w:p>
    <w:p w14:paraId="6520AC58" w14:textId="17AFC801"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Prokázání plné funkčnosti </w:t>
      </w:r>
      <w:r w:rsidR="00993C7E">
        <w:rPr>
          <w:rFonts w:cs="Arial"/>
          <w:sz w:val="20"/>
          <w:szCs w:val="20"/>
        </w:rPr>
        <w:t>d</w:t>
      </w:r>
      <w:r w:rsidRPr="00E32F6E">
        <w:rPr>
          <w:rFonts w:cs="Arial"/>
          <w:sz w:val="20"/>
          <w:szCs w:val="20"/>
        </w:rPr>
        <w:t>íla</w:t>
      </w:r>
      <w:r w:rsidR="00047CE5">
        <w:rPr>
          <w:rFonts w:cs="Arial"/>
          <w:sz w:val="20"/>
          <w:szCs w:val="20"/>
        </w:rPr>
        <w:t xml:space="preserve"> v rám</w:t>
      </w:r>
      <w:r w:rsidR="00331812">
        <w:rPr>
          <w:rFonts w:cs="Arial"/>
          <w:sz w:val="20"/>
          <w:szCs w:val="20"/>
        </w:rPr>
        <w:t>ci ověřovacího provozu po dobu 3</w:t>
      </w:r>
      <w:r w:rsidR="00047CE5">
        <w:rPr>
          <w:rFonts w:cs="Arial"/>
          <w:sz w:val="20"/>
          <w:szCs w:val="20"/>
        </w:rPr>
        <w:t>0 kalendářních dnů po předání a převzetí díla.</w:t>
      </w:r>
    </w:p>
    <w:p w14:paraId="31809E3C" w14:textId="47F95053"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Zaškolení obsluhy, včetně poučení o bezpečnosti práce</w:t>
      </w:r>
      <w:r w:rsidR="001163AF" w:rsidRPr="00E32F6E">
        <w:rPr>
          <w:rFonts w:cs="Arial"/>
          <w:sz w:val="20"/>
          <w:szCs w:val="20"/>
        </w:rPr>
        <w:t>.</w:t>
      </w:r>
      <w:r w:rsidRPr="00E32F6E">
        <w:rPr>
          <w:rFonts w:cs="Arial"/>
          <w:sz w:val="20"/>
          <w:szCs w:val="20"/>
        </w:rPr>
        <w:t xml:space="preserve"> </w:t>
      </w:r>
    </w:p>
    <w:p w14:paraId="2E433DB6" w14:textId="689F5D0A"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Dodání veškerého softwarového vybavení (včetně poskytnutí licenčních práv), je-li ho třeba k řádnému užívání či provozování </w:t>
      </w:r>
      <w:r w:rsidR="00993C7E">
        <w:rPr>
          <w:rFonts w:cs="Arial"/>
          <w:sz w:val="20"/>
          <w:szCs w:val="20"/>
        </w:rPr>
        <w:t>d</w:t>
      </w:r>
      <w:r w:rsidRPr="00E32F6E">
        <w:rPr>
          <w:rFonts w:cs="Arial"/>
          <w:sz w:val="20"/>
          <w:szCs w:val="20"/>
        </w:rPr>
        <w:t>íla</w:t>
      </w:r>
      <w:r w:rsidR="00D36CBF" w:rsidRPr="00E32F6E">
        <w:rPr>
          <w:rFonts w:cs="Arial"/>
          <w:sz w:val="20"/>
          <w:szCs w:val="20"/>
        </w:rPr>
        <w:t>. Součástí ceny jsou i aktualizace softwarového vybavení.</w:t>
      </w:r>
      <w:r w:rsidR="00EA10E6" w:rsidRPr="00E32F6E">
        <w:rPr>
          <w:rFonts w:cs="Arial"/>
          <w:sz w:val="20"/>
          <w:szCs w:val="20"/>
        </w:rPr>
        <w:t xml:space="preserve"> V rámci předání softwarového vybavení budou předány i nezbytné kódy a hesla pro řádnou funkci.</w:t>
      </w:r>
    </w:p>
    <w:p w14:paraId="57B0EF05" w14:textId="68AA3EC7" w:rsidR="006414F6" w:rsidRDefault="006414F6" w:rsidP="006414F6">
      <w:pPr>
        <w:pStyle w:val="4sltext"/>
        <w:numPr>
          <w:ilvl w:val="0"/>
          <w:numId w:val="14"/>
        </w:numPr>
        <w:spacing w:after="60"/>
        <w:rPr>
          <w:rFonts w:cs="Arial"/>
          <w:sz w:val="20"/>
          <w:szCs w:val="20"/>
        </w:rPr>
      </w:pPr>
      <w:r>
        <w:rPr>
          <w:rFonts w:cs="Arial"/>
          <w:sz w:val="20"/>
          <w:szCs w:val="20"/>
        </w:rPr>
        <w:t xml:space="preserve">Dodání </w:t>
      </w:r>
      <w:r w:rsidRPr="006414F6">
        <w:rPr>
          <w:rFonts w:cs="Arial"/>
          <w:sz w:val="20"/>
          <w:szCs w:val="20"/>
        </w:rPr>
        <w:t>Místn</w:t>
      </w:r>
      <w:r>
        <w:rPr>
          <w:rFonts w:cs="Arial"/>
          <w:sz w:val="20"/>
          <w:szCs w:val="20"/>
        </w:rPr>
        <w:t>ího</w:t>
      </w:r>
      <w:r w:rsidRPr="006414F6">
        <w:rPr>
          <w:rFonts w:cs="Arial"/>
          <w:sz w:val="20"/>
          <w:szCs w:val="20"/>
        </w:rPr>
        <w:t xml:space="preserve"> provozně bezpečnostní</w:t>
      </w:r>
      <w:r>
        <w:rPr>
          <w:rFonts w:cs="Arial"/>
          <w:sz w:val="20"/>
          <w:szCs w:val="20"/>
        </w:rPr>
        <w:t>ho</w:t>
      </w:r>
      <w:r w:rsidRPr="006414F6">
        <w:rPr>
          <w:rFonts w:cs="Arial"/>
          <w:sz w:val="20"/>
          <w:szCs w:val="20"/>
        </w:rPr>
        <w:t xml:space="preserve"> předpis</w:t>
      </w:r>
      <w:r>
        <w:rPr>
          <w:rFonts w:cs="Arial"/>
          <w:sz w:val="20"/>
          <w:szCs w:val="20"/>
        </w:rPr>
        <w:t>u</w:t>
      </w:r>
      <w:r w:rsidR="008953A7">
        <w:rPr>
          <w:rFonts w:cs="Arial"/>
          <w:sz w:val="20"/>
          <w:szCs w:val="20"/>
        </w:rPr>
        <w:t xml:space="preserve"> pro FVE</w:t>
      </w:r>
      <w:r>
        <w:rPr>
          <w:rFonts w:cs="Arial"/>
          <w:sz w:val="20"/>
          <w:szCs w:val="20"/>
        </w:rPr>
        <w:t xml:space="preserve">, který bude obsahovat zejména </w:t>
      </w:r>
      <w:r w:rsidRPr="006414F6">
        <w:rPr>
          <w:rFonts w:cs="Arial"/>
          <w:sz w:val="20"/>
          <w:szCs w:val="20"/>
        </w:rPr>
        <w:t xml:space="preserve">základní popis zařízení, povinnosti pro zaměstnance </w:t>
      </w:r>
      <w:r>
        <w:rPr>
          <w:rFonts w:cs="Arial"/>
          <w:sz w:val="20"/>
          <w:szCs w:val="20"/>
        </w:rPr>
        <w:t>objednatele</w:t>
      </w:r>
      <w:r w:rsidRPr="006414F6">
        <w:rPr>
          <w:rFonts w:cs="Arial"/>
          <w:sz w:val="20"/>
          <w:szCs w:val="20"/>
        </w:rPr>
        <w:t xml:space="preserve"> a z toho vyplývající úkony, údržba, lhůty servisu (plán údržby), jak postupovat pro zajištění zařízení při odstávce/servisu, tedy jak manipulovat </w:t>
      </w:r>
      <w:r>
        <w:rPr>
          <w:rFonts w:cs="Arial"/>
          <w:sz w:val="20"/>
          <w:szCs w:val="20"/>
        </w:rPr>
        <w:t xml:space="preserve">se </w:t>
      </w:r>
      <w:r w:rsidRPr="006414F6">
        <w:rPr>
          <w:rFonts w:cs="Arial"/>
          <w:sz w:val="20"/>
          <w:szCs w:val="20"/>
        </w:rPr>
        <w:t>zařízení</w:t>
      </w:r>
      <w:r>
        <w:rPr>
          <w:rFonts w:cs="Arial"/>
          <w:sz w:val="20"/>
          <w:szCs w:val="20"/>
        </w:rPr>
        <w:t>m</w:t>
      </w:r>
      <w:r w:rsidRPr="006414F6">
        <w:rPr>
          <w:rFonts w:cs="Arial"/>
          <w:sz w:val="20"/>
          <w:szCs w:val="20"/>
        </w:rPr>
        <w:t xml:space="preserve"> (co vypnout, </w:t>
      </w:r>
      <w:r w:rsidR="00274EC2">
        <w:rPr>
          <w:rFonts w:cs="Arial"/>
          <w:sz w:val="20"/>
          <w:szCs w:val="20"/>
        </w:rPr>
        <w:t>z</w:t>
      </w:r>
      <w:r w:rsidR="00274EC2" w:rsidRPr="006414F6">
        <w:rPr>
          <w:rFonts w:cs="Arial"/>
          <w:sz w:val="20"/>
          <w:szCs w:val="20"/>
        </w:rPr>
        <w:t>kratovat</w:t>
      </w:r>
      <w:r w:rsidRPr="006414F6">
        <w:rPr>
          <w:rFonts w:cs="Arial"/>
          <w:sz w:val="20"/>
          <w:szCs w:val="20"/>
        </w:rPr>
        <w:t xml:space="preserve"> atd.) a bezpečně předat, jak postupovat při nouzovém odstavení FVE, požáru, zkratu, atd.</w:t>
      </w:r>
    </w:p>
    <w:p w14:paraId="783F91D5" w14:textId="7BB5301B" w:rsidR="00EA10E6" w:rsidRDefault="00EA10E6" w:rsidP="00791963">
      <w:pPr>
        <w:pStyle w:val="4sltext"/>
        <w:numPr>
          <w:ilvl w:val="0"/>
          <w:numId w:val="14"/>
        </w:numPr>
        <w:spacing w:after="60"/>
        <w:rPr>
          <w:rFonts w:cs="Arial"/>
          <w:sz w:val="20"/>
          <w:szCs w:val="20"/>
        </w:rPr>
      </w:pPr>
      <w:r w:rsidRPr="00E32F6E">
        <w:rPr>
          <w:rFonts w:cs="Arial"/>
          <w:sz w:val="20"/>
          <w:szCs w:val="20"/>
        </w:rPr>
        <w:lastRenderedPageBreak/>
        <w:t xml:space="preserve">Případně jiné dokumentace, certifikace, protokoly, zkoušky, posudky a jiné služby, které jsou nezbytné k řádnému provedení díla v rámci </w:t>
      </w:r>
      <w:r w:rsidR="00E61CE1">
        <w:rPr>
          <w:rFonts w:cs="Arial"/>
          <w:sz w:val="20"/>
          <w:szCs w:val="20"/>
        </w:rPr>
        <w:t>požadavků právních předpisů</w:t>
      </w:r>
      <w:r w:rsidRPr="00E32F6E">
        <w:rPr>
          <w:rFonts w:cs="Arial"/>
          <w:sz w:val="20"/>
          <w:szCs w:val="20"/>
        </w:rPr>
        <w:t xml:space="preserve"> České republiky a Evropské </w:t>
      </w:r>
      <w:r w:rsidR="00E32F6E" w:rsidRPr="00E32F6E">
        <w:rPr>
          <w:rFonts w:cs="Arial"/>
          <w:sz w:val="20"/>
          <w:szCs w:val="20"/>
        </w:rPr>
        <w:t>unie</w:t>
      </w:r>
      <w:r w:rsidRPr="00E32F6E">
        <w:rPr>
          <w:rFonts w:cs="Arial"/>
          <w:sz w:val="20"/>
          <w:szCs w:val="20"/>
        </w:rPr>
        <w:t>.</w:t>
      </w:r>
    </w:p>
    <w:p w14:paraId="1E8CB637" w14:textId="13A4BAB4" w:rsidR="00A44D1A" w:rsidRPr="00E32F6E" w:rsidRDefault="00A44D1A" w:rsidP="00791963">
      <w:pPr>
        <w:pStyle w:val="4sltext"/>
        <w:numPr>
          <w:ilvl w:val="0"/>
          <w:numId w:val="14"/>
        </w:numPr>
        <w:spacing w:after="60"/>
        <w:rPr>
          <w:rFonts w:cs="Arial"/>
          <w:sz w:val="20"/>
          <w:szCs w:val="20"/>
        </w:rPr>
      </w:pPr>
      <w:r>
        <w:rPr>
          <w:rFonts w:cs="Arial"/>
          <w:sz w:val="20"/>
          <w:szCs w:val="20"/>
        </w:rPr>
        <w:t xml:space="preserve">Veškeré další ostatní a vedlejší náklady, </w:t>
      </w:r>
      <w:r w:rsidRPr="00E32F6E">
        <w:rPr>
          <w:rFonts w:cs="Arial"/>
          <w:sz w:val="20"/>
          <w:szCs w:val="20"/>
        </w:rPr>
        <w:t xml:space="preserve">které jsou nezbytné k řádnému provedení díla v rámci </w:t>
      </w:r>
      <w:r w:rsidR="005A450F">
        <w:rPr>
          <w:rFonts w:cs="Arial"/>
          <w:sz w:val="20"/>
          <w:szCs w:val="20"/>
        </w:rPr>
        <w:t xml:space="preserve">požadavků </w:t>
      </w:r>
      <w:r w:rsidR="00654BB3">
        <w:rPr>
          <w:rFonts w:cs="Arial"/>
          <w:sz w:val="20"/>
          <w:szCs w:val="20"/>
        </w:rPr>
        <w:t>p</w:t>
      </w:r>
      <w:r w:rsidRPr="00E32F6E">
        <w:rPr>
          <w:rFonts w:cs="Arial"/>
          <w:sz w:val="20"/>
          <w:szCs w:val="20"/>
        </w:rPr>
        <w:t>rávní</w:t>
      </w:r>
      <w:r w:rsidR="005A450F">
        <w:rPr>
          <w:rFonts w:cs="Arial"/>
          <w:sz w:val="20"/>
          <w:szCs w:val="20"/>
        </w:rPr>
        <w:t>c</w:t>
      </w:r>
      <w:r w:rsidRPr="00E32F6E">
        <w:rPr>
          <w:rFonts w:cs="Arial"/>
          <w:sz w:val="20"/>
          <w:szCs w:val="20"/>
        </w:rPr>
        <w:t xml:space="preserve">h </w:t>
      </w:r>
      <w:r w:rsidR="005A450F">
        <w:rPr>
          <w:rFonts w:cs="Arial"/>
          <w:sz w:val="20"/>
          <w:szCs w:val="20"/>
        </w:rPr>
        <w:t>předpisů</w:t>
      </w:r>
      <w:r w:rsidRPr="00E32F6E">
        <w:rPr>
          <w:rFonts w:cs="Arial"/>
          <w:sz w:val="20"/>
          <w:szCs w:val="20"/>
        </w:rPr>
        <w:t xml:space="preserve"> České republiky a Evropské unie.</w:t>
      </w:r>
    </w:p>
    <w:p w14:paraId="6704B2BE" w14:textId="2E5F9E73" w:rsidR="000C6AD6" w:rsidRPr="00965D46" w:rsidRDefault="000C6AD6" w:rsidP="00D36CBF">
      <w:pPr>
        <w:pStyle w:val="4sltext"/>
        <w:numPr>
          <w:ilvl w:val="1"/>
          <w:numId w:val="2"/>
        </w:numPr>
        <w:ind w:left="567" w:hanging="567"/>
        <w:rPr>
          <w:rFonts w:cs="Arial"/>
          <w:sz w:val="20"/>
          <w:szCs w:val="20"/>
        </w:rPr>
      </w:pPr>
      <w:r w:rsidRPr="00965D46">
        <w:rPr>
          <w:rFonts w:cs="Arial"/>
          <w:sz w:val="20"/>
          <w:szCs w:val="20"/>
        </w:rPr>
        <w:t xml:space="preserve">Zhotovitel prohlašuje, že </w:t>
      </w:r>
      <w:r w:rsidR="00644188" w:rsidRPr="00965D46">
        <w:rPr>
          <w:rFonts w:cs="Arial"/>
          <w:sz w:val="20"/>
          <w:szCs w:val="20"/>
        </w:rPr>
        <w:t xml:space="preserve">provedl odbornou kontrolu </w:t>
      </w:r>
      <w:r w:rsidRPr="00BA504A">
        <w:rPr>
          <w:rFonts w:cs="Arial"/>
          <w:sz w:val="20"/>
          <w:szCs w:val="20"/>
        </w:rPr>
        <w:t>zadání</w:t>
      </w:r>
      <w:r w:rsidR="00644188" w:rsidRPr="00BA504A">
        <w:rPr>
          <w:rFonts w:cs="Arial"/>
          <w:sz w:val="20"/>
          <w:szCs w:val="20"/>
        </w:rPr>
        <w:t xml:space="preserve">, toto </w:t>
      </w:r>
      <w:r w:rsidRPr="00F67486">
        <w:rPr>
          <w:rFonts w:cs="Arial"/>
          <w:sz w:val="20"/>
          <w:szCs w:val="20"/>
        </w:rPr>
        <w:t xml:space="preserve">je pro něho srozumitelné a že od objednatele obdržel veškeré informace a podklady potřebné k řádné realizaci </w:t>
      </w:r>
      <w:r w:rsidR="00993C7E">
        <w:rPr>
          <w:rFonts w:cs="Arial"/>
          <w:sz w:val="20"/>
          <w:szCs w:val="20"/>
        </w:rPr>
        <w:t>d</w:t>
      </w:r>
      <w:r w:rsidRPr="00F67486">
        <w:rPr>
          <w:rFonts w:cs="Arial"/>
          <w:sz w:val="20"/>
          <w:szCs w:val="20"/>
        </w:rPr>
        <w:t>íla.</w:t>
      </w:r>
      <w:r w:rsidR="00644188" w:rsidRPr="00BE1641">
        <w:rPr>
          <w:rFonts w:cs="Arial"/>
          <w:sz w:val="20"/>
          <w:szCs w:val="20"/>
        </w:rPr>
        <w:t xml:space="preserve"> </w:t>
      </w:r>
      <w:r w:rsidR="00644188" w:rsidRPr="00D36CBF">
        <w:rPr>
          <w:rFonts w:cs="Arial"/>
          <w:sz w:val="20"/>
          <w:szCs w:val="20"/>
        </w:rPr>
        <w:t xml:space="preserve">V případě, že zhotovitel po podpisu této smlouvy zjistí případné vady zadání pro provedení </w:t>
      </w:r>
      <w:r w:rsidR="00993C7E">
        <w:rPr>
          <w:rFonts w:cs="Arial"/>
          <w:sz w:val="20"/>
          <w:szCs w:val="20"/>
        </w:rPr>
        <w:t>d</w:t>
      </w:r>
      <w:r w:rsidR="00644188" w:rsidRPr="00D36CBF">
        <w:rPr>
          <w:rFonts w:cs="Arial"/>
          <w:sz w:val="20"/>
          <w:szCs w:val="20"/>
        </w:rPr>
        <w:t>íla, je povinen objednatele bezodkladně upozornit na všechny takto zjištěné vady, neúplnosti či nevhodnost řešení s tím, že ze strany zhotovitele již nebude možné uplatnit v této souvislosti navýš</w:t>
      </w:r>
      <w:r w:rsidR="005A450F">
        <w:rPr>
          <w:rFonts w:cs="Arial"/>
          <w:sz w:val="20"/>
          <w:szCs w:val="20"/>
        </w:rPr>
        <w:t>ení</w:t>
      </w:r>
      <w:r w:rsidR="00644188" w:rsidRPr="00D36CBF">
        <w:rPr>
          <w:rFonts w:cs="Arial"/>
          <w:sz w:val="20"/>
          <w:szCs w:val="20"/>
        </w:rPr>
        <w:t xml:space="preserve"> cen</w:t>
      </w:r>
      <w:r w:rsidR="005A450F">
        <w:rPr>
          <w:rFonts w:cs="Arial"/>
          <w:sz w:val="20"/>
          <w:szCs w:val="20"/>
        </w:rPr>
        <w:t>y</w:t>
      </w:r>
      <w:r w:rsidR="00644188" w:rsidRPr="00D36CBF">
        <w:rPr>
          <w:rFonts w:cs="Arial"/>
          <w:sz w:val="20"/>
          <w:szCs w:val="20"/>
        </w:rPr>
        <w:t xml:space="preserve"> díla z důvodů korekce zjištěných vad, jestliže nesplnil tuto oznamovací povinnost bez zbytečného odkladu poté, co vady, neúplnosti či nevhodnosti zjistil nebo mohl zjistit.</w:t>
      </w:r>
    </w:p>
    <w:p w14:paraId="3A4A17FD" w14:textId="3FB94B88" w:rsidR="0093166F" w:rsidRDefault="0093166F" w:rsidP="00D36CBF">
      <w:pPr>
        <w:pStyle w:val="4sltext"/>
        <w:numPr>
          <w:ilvl w:val="1"/>
          <w:numId w:val="2"/>
        </w:numPr>
        <w:ind w:left="567" w:hanging="567"/>
        <w:rPr>
          <w:rFonts w:cs="Arial"/>
          <w:sz w:val="20"/>
          <w:szCs w:val="20"/>
        </w:rPr>
      </w:pPr>
      <w:r w:rsidRPr="00D36CBF">
        <w:rPr>
          <w:rFonts w:cs="Arial"/>
          <w:sz w:val="20"/>
          <w:szCs w:val="20"/>
        </w:rPr>
        <w:t xml:space="preserve">Zhotovitel dále prohlašuje, že </w:t>
      </w:r>
      <w:r w:rsidRPr="0098323F">
        <w:rPr>
          <w:rFonts w:cs="Arial"/>
          <w:sz w:val="20"/>
          <w:szCs w:val="20"/>
        </w:rPr>
        <w:t xml:space="preserve">disponuje odbornými a technickými znalostmi potřebnými k provedení díla v dohodnuté lhůtě, jakožto i potřebným </w:t>
      </w:r>
      <w:r>
        <w:rPr>
          <w:rFonts w:cs="Arial"/>
          <w:sz w:val="20"/>
          <w:szCs w:val="20"/>
        </w:rPr>
        <w:t xml:space="preserve">prostředky a </w:t>
      </w:r>
      <w:r w:rsidRPr="0098323F">
        <w:rPr>
          <w:rFonts w:cs="Arial"/>
          <w:sz w:val="20"/>
          <w:szCs w:val="20"/>
        </w:rPr>
        <w:t>počt</w:t>
      </w:r>
      <w:r>
        <w:rPr>
          <w:rFonts w:cs="Arial"/>
          <w:sz w:val="20"/>
          <w:szCs w:val="20"/>
        </w:rPr>
        <w:t>y</w:t>
      </w:r>
      <w:r w:rsidRPr="0098323F">
        <w:rPr>
          <w:rFonts w:cs="Arial"/>
          <w:sz w:val="20"/>
          <w:szCs w:val="20"/>
        </w:rPr>
        <w:t xml:space="preserve"> kvalifikovaných osob</w:t>
      </w:r>
      <w:r>
        <w:rPr>
          <w:rFonts w:cs="Arial"/>
          <w:sz w:val="20"/>
          <w:szCs w:val="20"/>
        </w:rPr>
        <w:t xml:space="preserve">. Zhotoviteli nejsou známy žádné překážky, které by mu v realizaci </w:t>
      </w:r>
      <w:r w:rsidR="00993C7E">
        <w:rPr>
          <w:rFonts w:cs="Arial"/>
          <w:sz w:val="20"/>
          <w:szCs w:val="20"/>
        </w:rPr>
        <w:t>d</w:t>
      </w:r>
      <w:r>
        <w:rPr>
          <w:rFonts w:cs="Arial"/>
          <w:sz w:val="20"/>
          <w:szCs w:val="20"/>
        </w:rPr>
        <w:t>íla mohl</w:t>
      </w:r>
      <w:r w:rsidR="00D73EB5">
        <w:rPr>
          <w:rFonts w:cs="Arial"/>
          <w:sz w:val="20"/>
          <w:szCs w:val="20"/>
        </w:rPr>
        <w:t>y</w:t>
      </w:r>
      <w:r>
        <w:rPr>
          <w:rFonts w:cs="Arial"/>
          <w:sz w:val="20"/>
          <w:szCs w:val="20"/>
        </w:rPr>
        <w:t xml:space="preserve"> zabránit.</w:t>
      </w:r>
    </w:p>
    <w:p w14:paraId="47870D24" w14:textId="77777777" w:rsidR="000C6AD6" w:rsidRPr="000C6AD6" w:rsidRDefault="000C6AD6" w:rsidP="000C6AD6">
      <w:pPr>
        <w:pStyle w:val="4sltext"/>
        <w:ind w:left="567" w:firstLine="0"/>
        <w:rPr>
          <w:rFonts w:cs="Arial"/>
          <w:sz w:val="20"/>
          <w:szCs w:val="20"/>
        </w:rPr>
      </w:pPr>
    </w:p>
    <w:p w14:paraId="230FFBD1"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 xml:space="preserve">Doba a místo plnění </w:t>
      </w:r>
    </w:p>
    <w:p w14:paraId="00BD3491" w14:textId="2CD72ACE" w:rsidR="00D926CD" w:rsidRPr="00E26966" w:rsidRDefault="005D7663" w:rsidP="006D64E0">
      <w:pPr>
        <w:pStyle w:val="4sltext"/>
        <w:numPr>
          <w:ilvl w:val="1"/>
          <w:numId w:val="2"/>
        </w:numPr>
        <w:ind w:left="567" w:hanging="567"/>
        <w:rPr>
          <w:rFonts w:cs="Arial"/>
          <w:sz w:val="20"/>
          <w:szCs w:val="20"/>
        </w:rPr>
      </w:pPr>
      <w:r w:rsidRPr="000C6AD6">
        <w:rPr>
          <w:rFonts w:cs="Arial"/>
          <w:sz w:val="20"/>
          <w:szCs w:val="20"/>
        </w:rPr>
        <w:t xml:space="preserve">Zhotovitel se zavazuje </w:t>
      </w:r>
      <w:r w:rsidR="00993C7E">
        <w:rPr>
          <w:rFonts w:cs="Arial"/>
          <w:sz w:val="20"/>
          <w:szCs w:val="20"/>
        </w:rPr>
        <w:t>d</w:t>
      </w:r>
      <w:r w:rsidRPr="000C6AD6">
        <w:rPr>
          <w:rFonts w:cs="Arial"/>
          <w:sz w:val="20"/>
          <w:szCs w:val="20"/>
        </w:rPr>
        <w:t xml:space="preserve">ílo </w:t>
      </w:r>
      <w:r w:rsidR="003A2CD1" w:rsidRPr="000C6AD6">
        <w:rPr>
          <w:rFonts w:cs="Arial"/>
          <w:sz w:val="20"/>
          <w:szCs w:val="20"/>
        </w:rPr>
        <w:t xml:space="preserve">provést </w:t>
      </w:r>
      <w:r w:rsidR="00AC01A6" w:rsidRPr="000C6AD6">
        <w:rPr>
          <w:rFonts w:cs="Arial"/>
          <w:sz w:val="20"/>
          <w:szCs w:val="20"/>
        </w:rPr>
        <w:t xml:space="preserve">nejpozději </w:t>
      </w:r>
      <w:r w:rsidR="00701269">
        <w:rPr>
          <w:rFonts w:cs="Arial"/>
          <w:sz w:val="20"/>
          <w:szCs w:val="20"/>
        </w:rPr>
        <w:t xml:space="preserve">v termínech podle následujícího </w:t>
      </w:r>
      <w:r w:rsidR="00D926CD">
        <w:rPr>
          <w:rFonts w:cs="Arial"/>
          <w:sz w:val="20"/>
          <w:szCs w:val="20"/>
        </w:rPr>
        <w:t>závazného harmonogramu s </w:t>
      </w:r>
      <w:r w:rsidR="00D926CD" w:rsidRPr="00E26966">
        <w:rPr>
          <w:rFonts w:cs="Arial"/>
          <w:sz w:val="20"/>
          <w:szCs w:val="20"/>
        </w:rPr>
        <w:t>těmito milníky:</w:t>
      </w:r>
    </w:p>
    <w:p w14:paraId="67539E37" w14:textId="6FCD7287" w:rsidR="00D926CD" w:rsidRPr="005A2FD9" w:rsidRDefault="00D926CD" w:rsidP="00D926CD">
      <w:pPr>
        <w:pStyle w:val="4sltext"/>
        <w:numPr>
          <w:ilvl w:val="2"/>
          <w:numId w:val="2"/>
        </w:numPr>
        <w:rPr>
          <w:rFonts w:cs="Arial"/>
          <w:sz w:val="20"/>
          <w:szCs w:val="20"/>
        </w:rPr>
      </w:pPr>
      <w:r w:rsidRPr="005A2FD9">
        <w:rPr>
          <w:rFonts w:cs="Arial"/>
          <w:sz w:val="20"/>
          <w:szCs w:val="20"/>
        </w:rPr>
        <w:t xml:space="preserve">Předání Realizační dokumentace stavby nejpozději </w:t>
      </w:r>
      <w:r w:rsidRPr="00E26966">
        <w:rPr>
          <w:rFonts w:cs="Arial"/>
          <w:sz w:val="20"/>
          <w:szCs w:val="20"/>
        </w:rPr>
        <w:t xml:space="preserve">do </w:t>
      </w:r>
      <w:r w:rsidR="006240D4" w:rsidRPr="00E26966">
        <w:rPr>
          <w:rFonts w:cs="Arial"/>
          <w:sz w:val="20"/>
          <w:szCs w:val="20"/>
        </w:rPr>
        <w:t>6</w:t>
      </w:r>
      <w:r w:rsidR="0093298A" w:rsidRPr="00E26966">
        <w:rPr>
          <w:rFonts w:cs="Arial"/>
          <w:sz w:val="20"/>
          <w:szCs w:val="20"/>
        </w:rPr>
        <w:t xml:space="preserve">0 </w:t>
      </w:r>
      <w:r w:rsidRPr="00E26966">
        <w:rPr>
          <w:rFonts w:cs="Arial"/>
          <w:sz w:val="20"/>
          <w:szCs w:val="20"/>
        </w:rPr>
        <w:t xml:space="preserve">kalendářních </w:t>
      </w:r>
      <w:r w:rsidRPr="005A2FD9">
        <w:rPr>
          <w:rFonts w:cs="Arial"/>
          <w:sz w:val="20"/>
          <w:szCs w:val="20"/>
        </w:rPr>
        <w:t xml:space="preserve">dnů od podpisu </w:t>
      </w:r>
      <w:r w:rsidR="00CD3BD3" w:rsidRPr="005A2FD9">
        <w:rPr>
          <w:rFonts w:cs="Arial"/>
          <w:sz w:val="20"/>
          <w:szCs w:val="20"/>
        </w:rPr>
        <w:t xml:space="preserve">této </w:t>
      </w:r>
      <w:r w:rsidRPr="005A2FD9">
        <w:rPr>
          <w:rFonts w:cs="Arial"/>
          <w:sz w:val="20"/>
          <w:szCs w:val="20"/>
        </w:rPr>
        <w:t>smlouvy o dílo.</w:t>
      </w:r>
    </w:p>
    <w:p w14:paraId="27204E00" w14:textId="7AC59F9D" w:rsidR="00701269" w:rsidRPr="00E26966" w:rsidRDefault="00701269" w:rsidP="00D926CD">
      <w:pPr>
        <w:pStyle w:val="4sltext"/>
        <w:numPr>
          <w:ilvl w:val="2"/>
          <w:numId w:val="2"/>
        </w:numPr>
        <w:rPr>
          <w:rFonts w:cs="Arial"/>
          <w:sz w:val="20"/>
          <w:szCs w:val="20"/>
        </w:rPr>
      </w:pPr>
      <w:r w:rsidRPr="005A2FD9">
        <w:rPr>
          <w:rFonts w:cs="Arial"/>
          <w:sz w:val="20"/>
          <w:szCs w:val="20"/>
        </w:rPr>
        <w:t xml:space="preserve">Vyjádření </w:t>
      </w:r>
      <w:r w:rsidR="004A3D95" w:rsidRPr="005A2FD9">
        <w:rPr>
          <w:rFonts w:cs="Arial"/>
          <w:sz w:val="20"/>
          <w:szCs w:val="20"/>
        </w:rPr>
        <w:t>o</w:t>
      </w:r>
      <w:r w:rsidRPr="005A2FD9">
        <w:rPr>
          <w:rFonts w:cs="Arial"/>
          <w:sz w:val="20"/>
          <w:szCs w:val="20"/>
        </w:rPr>
        <w:t>bjednatele k předané Realizační dokumentaci stavby se zaslání</w:t>
      </w:r>
      <w:r w:rsidR="005A450F" w:rsidRPr="005A2FD9">
        <w:rPr>
          <w:rFonts w:cs="Arial"/>
          <w:sz w:val="20"/>
          <w:szCs w:val="20"/>
        </w:rPr>
        <w:t>m</w:t>
      </w:r>
      <w:r w:rsidRPr="005A2FD9">
        <w:rPr>
          <w:rFonts w:cs="Arial"/>
          <w:sz w:val="20"/>
          <w:szCs w:val="20"/>
        </w:rPr>
        <w:t xml:space="preserve"> souhlasného stanoviska v písem</w:t>
      </w:r>
      <w:r w:rsidR="004F31C4" w:rsidRPr="005A2FD9">
        <w:rPr>
          <w:rFonts w:cs="Arial"/>
          <w:sz w:val="20"/>
          <w:szCs w:val="20"/>
        </w:rPr>
        <w:t>né podobě, a to nejpozději do</w:t>
      </w:r>
      <w:r w:rsidR="00420A59" w:rsidRPr="005A2FD9">
        <w:rPr>
          <w:rFonts w:cs="Arial"/>
          <w:sz w:val="20"/>
          <w:szCs w:val="20"/>
        </w:rPr>
        <w:t xml:space="preserve"> </w:t>
      </w:r>
      <w:r w:rsidR="00E84AB9" w:rsidRPr="005A2FD9">
        <w:rPr>
          <w:rFonts w:cs="Arial"/>
          <w:sz w:val="20"/>
          <w:szCs w:val="20"/>
        </w:rPr>
        <w:t>15</w:t>
      </w:r>
      <w:r w:rsidR="00E0659D" w:rsidRPr="005A2FD9">
        <w:rPr>
          <w:rFonts w:cs="Arial"/>
          <w:sz w:val="20"/>
          <w:szCs w:val="20"/>
        </w:rPr>
        <w:t xml:space="preserve"> </w:t>
      </w:r>
      <w:r w:rsidRPr="005A2FD9">
        <w:rPr>
          <w:rFonts w:cs="Arial"/>
          <w:sz w:val="20"/>
          <w:szCs w:val="20"/>
        </w:rPr>
        <w:t xml:space="preserve">kalendářních dnů od předání realizační dokumentace stavby </w:t>
      </w:r>
      <w:r w:rsidRPr="00E26966">
        <w:rPr>
          <w:rFonts w:cs="Arial"/>
          <w:sz w:val="20"/>
          <w:szCs w:val="20"/>
        </w:rPr>
        <w:t>zhotovitelem</w:t>
      </w:r>
      <w:r w:rsidR="008B61BB" w:rsidRPr="00E26966">
        <w:rPr>
          <w:rFonts w:cs="Arial"/>
          <w:sz w:val="20"/>
          <w:szCs w:val="20"/>
        </w:rPr>
        <w:t xml:space="preserve">. V rámci souhlasného stanoviska </w:t>
      </w:r>
      <w:r w:rsidR="004A3D95" w:rsidRPr="00E26966">
        <w:rPr>
          <w:rFonts w:cs="Arial"/>
          <w:sz w:val="20"/>
          <w:szCs w:val="20"/>
        </w:rPr>
        <w:t>o</w:t>
      </w:r>
      <w:r w:rsidR="008B61BB" w:rsidRPr="00E26966">
        <w:rPr>
          <w:rFonts w:cs="Arial"/>
          <w:sz w:val="20"/>
          <w:szCs w:val="20"/>
        </w:rPr>
        <w:t xml:space="preserve">bjednatel poskytne Zhotoviteli i všechny místní provozní předpisy, které platí v areálu </w:t>
      </w:r>
      <w:r w:rsidR="004A3D95" w:rsidRPr="00E26966">
        <w:rPr>
          <w:rFonts w:cs="Arial"/>
          <w:sz w:val="20"/>
          <w:szCs w:val="20"/>
        </w:rPr>
        <w:t>o</w:t>
      </w:r>
      <w:r w:rsidR="003F64EC" w:rsidRPr="00E26966">
        <w:rPr>
          <w:rFonts w:cs="Arial"/>
          <w:sz w:val="20"/>
          <w:szCs w:val="20"/>
        </w:rPr>
        <w:t>bjednatele,</w:t>
      </w:r>
      <w:r w:rsidR="008B61BB" w:rsidRPr="00E26966">
        <w:rPr>
          <w:rFonts w:cs="Arial"/>
          <w:sz w:val="20"/>
          <w:szCs w:val="20"/>
        </w:rPr>
        <w:t xml:space="preserve"> a to zejména předpisy o bezpečnosti práce a ochraně zdraví osob.</w:t>
      </w:r>
    </w:p>
    <w:p w14:paraId="6C0CB9E4" w14:textId="3CA11318" w:rsidR="00D926CD" w:rsidRDefault="00701269" w:rsidP="00D926CD">
      <w:pPr>
        <w:pStyle w:val="4sltext"/>
        <w:numPr>
          <w:ilvl w:val="2"/>
          <w:numId w:val="2"/>
        </w:numPr>
        <w:rPr>
          <w:rFonts w:cs="Arial"/>
          <w:sz w:val="20"/>
          <w:szCs w:val="20"/>
        </w:rPr>
      </w:pPr>
      <w:r>
        <w:rPr>
          <w:rFonts w:cs="Arial"/>
          <w:sz w:val="20"/>
          <w:szCs w:val="20"/>
        </w:rPr>
        <w:t xml:space="preserve">Předání </w:t>
      </w:r>
      <w:r w:rsidR="00CD3BD3">
        <w:rPr>
          <w:rFonts w:cs="Arial"/>
          <w:sz w:val="20"/>
          <w:szCs w:val="20"/>
        </w:rPr>
        <w:t>S</w:t>
      </w:r>
      <w:r>
        <w:rPr>
          <w:rFonts w:cs="Arial"/>
          <w:sz w:val="20"/>
          <w:szCs w:val="20"/>
        </w:rPr>
        <w:t xml:space="preserve">taveniště stavby s podpisem </w:t>
      </w:r>
      <w:r w:rsidRPr="00E26966">
        <w:rPr>
          <w:rFonts w:cs="Arial"/>
          <w:sz w:val="20"/>
          <w:szCs w:val="20"/>
        </w:rPr>
        <w:t xml:space="preserve">protokolu o předání a převzetí </w:t>
      </w:r>
      <w:r w:rsidR="003F64EC" w:rsidRPr="00E26966">
        <w:rPr>
          <w:rFonts w:cs="Arial"/>
          <w:sz w:val="20"/>
          <w:szCs w:val="20"/>
        </w:rPr>
        <w:t>S</w:t>
      </w:r>
      <w:r w:rsidRPr="00E26966">
        <w:rPr>
          <w:rFonts w:cs="Arial"/>
          <w:sz w:val="20"/>
          <w:szCs w:val="20"/>
        </w:rPr>
        <w:t>tave</w:t>
      </w:r>
      <w:r w:rsidR="004F31C4" w:rsidRPr="00E26966">
        <w:rPr>
          <w:rFonts w:cs="Arial"/>
          <w:sz w:val="20"/>
          <w:szCs w:val="20"/>
        </w:rPr>
        <w:t>niště s uvedením souhlasu obou s</w:t>
      </w:r>
      <w:r w:rsidRPr="00E26966">
        <w:rPr>
          <w:rFonts w:cs="Arial"/>
          <w:sz w:val="20"/>
          <w:szCs w:val="20"/>
        </w:rPr>
        <w:t xml:space="preserve">mluvních stran s předanou připomínkovanou </w:t>
      </w:r>
      <w:r w:rsidRPr="005A2FD9">
        <w:rPr>
          <w:rFonts w:cs="Arial"/>
          <w:sz w:val="20"/>
          <w:szCs w:val="20"/>
        </w:rPr>
        <w:t xml:space="preserve">Realizační dokumentací </w:t>
      </w:r>
      <w:r w:rsidR="00312B2D" w:rsidRPr="005A2FD9">
        <w:rPr>
          <w:rFonts w:cs="Arial"/>
          <w:sz w:val="20"/>
          <w:szCs w:val="20"/>
        </w:rPr>
        <w:t>stavby</w:t>
      </w:r>
      <w:r w:rsidR="00312B2D" w:rsidRPr="00E26966">
        <w:rPr>
          <w:rFonts w:cs="Arial"/>
          <w:sz w:val="20"/>
          <w:szCs w:val="20"/>
        </w:rPr>
        <w:t>,</w:t>
      </w:r>
      <w:r w:rsidR="004F31C4" w:rsidRPr="00E26966">
        <w:rPr>
          <w:rFonts w:cs="Arial"/>
          <w:sz w:val="20"/>
          <w:szCs w:val="20"/>
        </w:rPr>
        <w:t xml:space="preserve"> a to nejpozději do</w:t>
      </w:r>
      <w:r w:rsidR="00420A59" w:rsidRPr="00E26966">
        <w:rPr>
          <w:rFonts w:cs="Arial"/>
          <w:sz w:val="20"/>
          <w:szCs w:val="20"/>
        </w:rPr>
        <w:t xml:space="preserve"> </w:t>
      </w:r>
      <w:r w:rsidR="00E84AB9" w:rsidRPr="005A2FD9">
        <w:rPr>
          <w:rFonts w:cs="Arial"/>
          <w:sz w:val="20"/>
          <w:szCs w:val="20"/>
        </w:rPr>
        <w:t>1</w:t>
      </w:r>
      <w:r w:rsidR="00444640" w:rsidRPr="005A2FD9">
        <w:rPr>
          <w:rFonts w:cs="Arial"/>
          <w:sz w:val="20"/>
          <w:szCs w:val="20"/>
        </w:rPr>
        <w:t>5</w:t>
      </w:r>
      <w:r w:rsidR="0093298A" w:rsidRPr="00E26966">
        <w:rPr>
          <w:rFonts w:cs="Arial"/>
          <w:sz w:val="20"/>
          <w:szCs w:val="20"/>
        </w:rPr>
        <w:t xml:space="preserve"> </w:t>
      </w:r>
      <w:r w:rsidRPr="00E26966">
        <w:rPr>
          <w:rFonts w:cs="Arial"/>
          <w:sz w:val="20"/>
          <w:szCs w:val="20"/>
        </w:rPr>
        <w:t>kalendářních dnů od zaslání souhlasného stanoviska k</w:t>
      </w:r>
      <w:r>
        <w:rPr>
          <w:rFonts w:cs="Arial"/>
          <w:sz w:val="20"/>
          <w:szCs w:val="20"/>
        </w:rPr>
        <w:t> realizační dokumentaci stavby ze strany objednatele</w:t>
      </w:r>
      <w:r w:rsidR="00D926CD">
        <w:rPr>
          <w:rFonts w:cs="Arial"/>
          <w:sz w:val="20"/>
          <w:szCs w:val="20"/>
        </w:rPr>
        <w:t>.</w:t>
      </w:r>
      <w:r w:rsidR="008B61BB">
        <w:rPr>
          <w:rFonts w:cs="Arial"/>
          <w:sz w:val="20"/>
          <w:szCs w:val="20"/>
        </w:rPr>
        <w:t xml:space="preserve"> V rámci předávacího protokolu o předání a převzetí staveniště budou definovány všechny osoby realizačního týmu Zhotovitele, dále všechny osoby realizačního týmu ze strany </w:t>
      </w:r>
      <w:r w:rsidR="004A3D95">
        <w:rPr>
          <w:rFonts w:cs="Arial"/>
          <w:sz w:val="20"/>
          <w:szCs w:val="20"/>
        </w:rPr>
        <w:t>o</w:t>
      </w:r>
      <w:r w:rsidR="008B61BB">
        <w:rPr>
          <w:rFonts w:cs="Arial"/>
          <w:sz w:val="20"/>
          <w:szCs w:val="20"/>
        </w:rPr>
        <w:t>bjednatele s uvedením kompetencí jednotlivých osob a dále s uvedením osob pov</w:t>
      </w:r>
      <w:r w:rsidR="00654BB3">
        <w:rPr>
          <w:rFonts w:cs="Arial"/>
          <w:sz w:val="20"/>
          <w:szCs w:val="20"/>
        </w:rPr>
        <w:t>ě</w:t>
      </w:r>
      <w:r w:rsidR="008B61BB">
        <w:rPr>
          <w:rFonts w:cs="Arial"/>
          <w:sz w:val="20"/>
          <w:szCs w:val="20"/>
        </w:rPr>
        <w:t>řených technickým dozorem investora.</w:t>
      </w:r>
    </w:p>
    <w:p w14:paraId="0A82B998" w14:textId="7F62F95D" w:rsidR="00BC66FD" w:rsidRDefault="00701269" w:rsidP="00D74BB9">
      <w:pPr>
        <w:pStyle w:val="4sltext"/>
        <w:numPr>
          <w:ilvl w:val="2"/>
          <w:numId w:val="2"/>
        </w:numPr>
        <w:rPr>
          <w:rFonts w:cs="Arial"/>
          <w:sz w:val="20"/>
          <w:szCs w:val="20"/>
        </w:rPr>
      </w:pPr>
      <w:bookmarkStart w:id="20" w:name="_Ref52367466"/>
      <w:r>
        <w:rPr>
          <w:rFonts w:cs="Arial"/>
          <w:sz w:val="20"/>
          <w:szCs w:val="20"/>
        </w:rPr>
        <w:t xml:space="preserve">Realizace </w:t>
      </w:r>
      <w:r w:rsidR="00993C7E">
        <w:rPr>
          <w:rFonts w:cs="Arial"/>
          <w:sz w:val="20"/>
          <w:szCs w:val="20"/>
        </w:rPr>
        <w:t>d</w:t>
      </w:r>
      <w:r>
        <w:rPr>
          <w:rFonts w:cs="Arial"/>
          <w:sz w:val="20"/>
          <w:szCs w:val="20"/>
        </w:rPr>
        <w:t xml:space="preserve">íla s předáním </w:t>
      </w:r>
      <w:r w:rsidR="00993C7E">
        <w:rPr>
          <w:rFonts w:cs="Arial"/>
          <w:sz w:val="20"/>
          <w:szCs w:val="20"/>
        </w:rPr>
        <w:t>d</w:t>
      </w:r>
      <w:r>
        <w:rPr>
          <w:rFonts w:cs="Arial"/>
          <w:sz w:val="20"/>
          <w:szCs w:val="20"/>
        </w:rPr>
        <w:t xml:space="preserve">íla na </w:t>
      </w:r>
      <w:r w:rsidRPr="00427907">
        <w:rPr>
          <w:rFonts w:cs="Arial"/>
          <w:sz w:val="20"/>
          <w:szCs w:val="20"/>
        </w:rPr>
        <w:t xml:space="preserve">základě </w:t>
      </w:r>
      <w:r w:rsidRPr="00C0069A">
        <w:rPr>
          <w:rFonts w:cs="Arial"/>
          <w:sz w:val="20"/>
          <w:szCs w:val="20"/>
        </w:rPr>
        <w:t>předávacího protokolu</w:t>
      </w:r>
      <w:r w:rsidR="003A4E4E">
        <w:rPr>
          <w:rFonts w:cs="Arial"/>
          <w:sz w:val="20"/>
          <w:szCs w:val="20"/>
        </w:rPr>
        <w:t xml:space="preserve"> s jednoznačným potvrzením, že dílo bylo předáno </w:t>
      </w:r>
      <w:del w:id="21" w:author="Mária Bosnovičová" w:date="2023-06-13T13:12:00Z">
        <w:r w:rsidR="003A4E4E" w:rsidDel="00AE24D9">
          <w:rPr>
            <w:rFonts w:cs="Arial"/>
            <w:sz w:val="20"/>
            <w:szCs w:val="20"/>
          </w:rPr>
          <w:delText>úplné</w:delText>
        </w:r>
        <w:r w:rsidR="00B9466B" w:rsidDel="00AE24D9">
          <w:rPr>
            <w:rFonts w:cs="Arial"/>
            <w:sz w:val="20"/>
            <w:szCs w:val="20"/>
          </w:rPr>
          <w:delText xml:space="preserve"> </w:delText>
        </w:r>
      </w:del>
      <w:r w:rsidR="00B9466B">
        <w:rPr>
          <w:rFonts w:cs="Arial"/>
          <w:sz w:val="20"/>
          <w:szCs w:val="20"/>
        </w:rPr>
        <w:t>bez</w:t>
      </w:r>
      <w:ins w:id="22" w:author="Mária Bosnovičová" w:date="2023-06-13T13:12:00Z">
        <w:r w:rsidR="00C2389C">
          <w:rPr>
            <w:rFonts w:cs="Arial"/>
            <w:sz w:val="20"/>
            <w:szCs w:val="20"/>
          </w:rPr>
          <w:t xml:space="preserve"> </w:t>
        </w:r>
      </w:ins>
      <w:r w:rsidR="00B9466B">
        <w:rPr>
          <w:rFonts w:cs="Arial"/>
          <w:sz w:val="20"/>
          <w:szCs w:val="20"/>
        </w:rPr>
        <w:t>vad a nedodělků</w:t>
      </w:r>
      <w:r w:rsidR="00470E7A">
        <w:rPr>
          <w:rFonts w:cs="Arial"/>
          <w:sz w:val="20"/>
          <w:szCs w:val="20"/>
        </w:rPr>
        <w:t xml:space="preserve"> </w:t>
      </w:r>
      <w:r w:rsidR="00D00768">
        <w:rPr>
          <w:rFonts w:cs="Arial"/>
          <w:sz w:val="20"/>
          <w:szCs w:val="20"/>
        </w:rPr>
        <w:t>(</w:t>
      </w:r>
      <w:r w:rsidR="00FE6EFA" w:rsidRPr="008C04A8">
        <w:rPr>
          <w:rFonts w:cs="Arial"/>
          <w:bCs/>
          <w:sz w:val="20"/>
          <w:szCs w:val="20"/>
        </w:rPr>
        <w:t>vyjma vad a nedodělků, které nebrání řádnému užívání díla</w:t>
      </w:r>
      <w:r w:rsidR="00D00768">
        <w:rPr>
          <w:rFonts w:cs="Arial"/>
          <w:sz w:val="20"/>
          <w:szCs w:val="20"/>
        </w:rPr>
        <w:t>)</w:t>
      </w:r>
      <w:r w:rsidR="008B61BB" w:rsidRPr="00427907">
        <w:rPr>
          <w:rFonts w:cs="Arial"/>
          <w:sz w:val="20"/>
          <w:szCs w:val="20"/>
        </w:rPr>
        <w:t>,</w:t>
      </w:r>
      <w:r>
        <w:rPr>
          <w:rFonts w:cs="Arial"/>
          <w:sz w:val="20"/>
          <w:szCs w:val="20"/>
        </w:rPr>
        <w:t xml:space="preserve"> a to nejpozději do </w:t>
      </w:r>
      <w:r w:rsidR="006445E5" w:rsidRPr="0029184C">
        <w:rPr>
          <w:rStyle w:val="FontStyle64"/>
          <w:rFonts w:ascii="Arial" w:hAnsi="Arial" w:cs="Arial"/>
          <w:b/>
          <w:bCs/>
          <w:sz w:val="20"/>
          <w:szCs w:val="20"/>
          <w:highlight w:val="yellow"/>
        </w:rPr>
        <w:fldChar w:fldCharType="begin">
          <w:ffData>
            <w:name w:val=""/>
            <w:enabled/>
            <w:calcOnExit w:val="0"/>
            <w:textInput>
              <w:default w:val="doplní uchazeč"/>
            </w:textInput>
          </w:ffData>
        </w:fldChar>
      </w:r>
      <w:r w:rsidR="006445E5" w:rsidRPr="0029184C">
        <w:rPr>
          <w:rStyle w:val="FontStyle64"/>
          <w:rFonts w:ascii="Arial" w:hAnsi="Arial" w:cs="Arial"/>
          <w:b/>
          <w:bCs/>
          <w:sz w:val="20"/>
          <w:szCs w:val="20"/>
          <w:highlight w:val="yellow"/>
        </w:rPr>
        <w:instrText xml:space="preserve"> FORMTEXT </w:instrText>
      </w:r>
      <w:r w:rsidR="006445E5" w:rsidRPr="0029184C">
        <w:rPr>
          <w:rStyle w:val="FontStyle64"/>
          <w:rFonts w:ascii="Arial" w:hAnsi="Arial" w:cs="Arial"/>
          <w:b/>
          <w:bCs/>
          <w:sz w:val="20"/>
          <w:szCs w:val="20"/>
          <w:highlight w:val="yellow"/>
        </w:rPr>
      </w:r>
      <w:r w:rsidR="006445E5" w:rsidRPr="0029184C">
        <w:rPr>
          <w:rStyle w:val="FontStyle64"/>
          <w:rFonts w:ascii="Arial" w:hAnsi="Arial" w:cs="Arial"/>
          <w:b/>
          <w:bCs/>
          <w:sz w:val="20"/>
          <w:szCs w:val="20"/>
          <w:highlight w:val="yellow"/>
        </w:rPr>
        <w:fldChar w:fldCharType="separate"/>
      </w:r>
      <w:r w:rsidR="006445E5" w:rsidRPr="0029184C">
        <w:rPr>
          <w:rStyle w:val="FontStyle64"/>
          <w:rFonts w:ascii="Arial" w:hAnsi="Arial" w:cs="Arial"/>
          <w:b/>
          <w:bCs/>
          <w:noProof/>
          <w:sz w:val="20"/>
          <w:szCs w:val="20"/>
          <w:highlight w:val="yellow"/>
        </w:rPr>
        <w:t xml:space="preserve">doplní </w:t>
      </w:r>
      <w:r w:rsidR="006445E5">
        <w:rPr>
          <w:rStyle w:val="FontStyle64"/>
          <w:rFonts w:ascii="Arial" w:hAnsi="Arial" w:cs="Arial"/>
          <w:b/>
          <w:bCs/>
          <w:noProof/>
          <w:sz w:val="20"/>
          <w:szCs w:val="20"/>
          <w:highlight w:val="yellow"/>
        </w:rPr>
        <w:t>účastník</w:t>
      </w:r>
      <w:r w:rsidR="006445E5" w:rsidRPr="0029184C">
        <w:rPr>
          <w:rStyle w:val="FontStyle64"/>
          <w:rFonts w:ascii="Arial" w:hAnsi="Arial" w:cs="Arial"/>
          <w:b/>
          <w:bCs/>
          <w:sz w:val="20"/>
          <w:szCs w:val="20"/>
          <w:highlight w:val="yellow"/>
        </w:rPr>
        <w:fldChar w:fldCharType="end"/>
      </w:r>
      <w:r w:rsidR="00E26966">
        <w:rPr>
          <w:rStyle w:val="FontStyle64"/>
          <w:rFonts w:ascii="Arial" w:hAnsi="Arial" w:cs="Arial"/>
          <w:b/>
          <w:bCs/>
          <w:sz w:val="20"/>
          <w:szCs w:val="20"/>
        </w:rPr>
        <w:t xml:space="preserve"> </w:t>
      </w:r>
      <w:r>
        <w:rPr>
          <w:rFonts w:cs="Arial"/>
          <w:sz w:val="20"/>
          <w:szCs w:val="20"/>
        </w:rPr>
        <w:t xml:space="preserve">kalendářních dnů od podpisu </w:t>
      </w:r>
      <w:r w:rsidR="000E5941">
        <w:rPr>
          <w:rFonts w:cs="Arial"/>
          <w:sz w:val="20"/>
          <w:szCs w:val="20"/>
        </w:rPr>
        <w:t xml:space="preserve">této </w:t>
      </w:r>
      <w:r w:rsidR="00A50D98">
        <w:rPr>
          <w:rFonts w:cs="Arial"/>
          <w:sz w:val="20"/>
          <w:szCs w:val="20"/>
        </w:rPr>
        <w:t>S</w:t>
      </w:r>
      <w:r w:rsidR="000E5941">
        <w:rPr>
          <w:rFonts w:cs="Arial"/>
          <w:sz w:val="20"/>
          <w:szCs w:val="20"/>
        </w:rPr>
        <w:t>mlouvy o dílo.</w:t>
      </w:r>
      <w:r w:rsidR="00D065B4">
        <w:rPr>
          <w:rFonts w:cs="Arial"/>
          <w:sz w:val="20"/>
          <w:szCs w:val="20"/>
        </w:rPr>
        <w:t xml:space="preserve"> V této lhůtě je zahrnutý i ověřovací provoz, který bude trvat 30 kalendářních dní po provedení komplexní zkoušky zařízení (tj. po předání díla na základě předávacího protokolu)</w:t>
      </w:r>
      <w:r>
        <w:rPr>
          <w:rFonts w:cs="Arial"/>
          <w:sz w:val="20"/>
          <w:szCs w:val="20"/>
        </w:rPr>
        <w:t>.</w:t>
      </w:r>
      <w:bookmarkEnd w:id="20"/>
    </w:p>
    <w:p w14:paraId="04079956" w14:textId="2179752D" w:rsidR="006C65A8" w:rsidRPr="00D74BB9" w:rsidRDefault="000E1D14" w:rsidP="00D74BB9">
      <w:pPr>
        <w:pStyle w:val="4sltext"/>
        <w:numPr>
          <w:ilvl w:val="2"/>
          <w:numId w:val="2"/>
        </w:numPr>
        <w:rPr>
          <w:rFonts w:cs="Arial"/>
          <w:sz w:val="20"/>
          <w:szCs w:val="20"/>
        </w:rPr>
      </w:pPr>
      <w:r>
        <w:rPr>
          <w:rFonts w:cs="Arial"/>
          <w:sz w:val="20"/>
          <w:szCs w:val="20"/>
        </w:rPr>
        <w:t>V</w:t>
      </w:r>
      <w:r w:rsidR="00501609">
        <w:rPr>
          <w:rFonts w:cs="Arial"/>
          <w:sz w:val="20"/>
          <w:szCs w:val="20"/>
        </w:rPr>
        <w:t> </w:t>
      </w:r>
      <w:r w:rsidR="00FD4686">
        <w:rPr>
          <w:rFonts w:cs="Arial"/>
          <w:sz w:val="20"/>
          <w:szCs w:val="20"/>
        </w:rPr>
        <w:t>případě</w:t>
      </w:r>
      <w:r w:rsidR="00501609">
        <w:rPr>
          <w:rFonts w:cs="Arial"/>
          <w:sz w:val="20"/>
          <w:szCs w:val="20"/>
        </w:rPr>
        <w:t xml:space="preserve">  </w:t>
      </w:r>
      <w:r w:rsidR="00501609" w:rsidRPr="00501609">
        <w:rPr>
          <w:rFonts w:cs="Arial"/>
          <w:sz w:val="20"/>
          <w:szCs w:val="20"/>
        </w:rPr>
        <w:t>vad a nedodělků, které nebrání řádnému užívání díla</w:t>
      </w:r>
      <w:r w:rsidR="006110D9">
        <w:rPr>
          <w:rFonts w:cs="Arial"/>
          <w:sz w:val="20"/>
          <w:szCs w:val="20"/>
        </w:rPr>
        <w:t xml:space="preserve"> bude vypracován </w:t>
      </w:r>
      <w:r w:rsidR="0095265F">
        <w:rPr>
          <w:rFonts w:cs="Arial"/>
          <w:sz w:val="20"/>
          <w:szCs w:val="20"/>
        </w:rPr>
        <w:t>soupis vad a nedodělků s dohodnutým termínem jejich</w:t>
      </w:r>
      <w:r w:rsidR="000111E3">
        <w:rPr>
          <w:rFonts w:cs="Arial"/>
          <w:sz w:val="20"/>
          <w:szCs w:val="20"/>
        </w:rPr>
        <w:t xml:space="preserve"> odstranění.</w:t>
      </w:r>
    </w:p>
    <w:p w14:paraId="373C3D52" w14:textId="334EA38C" w:rsidR="005D7663" w:rsidRPr="00427907" w:rsidRDefault="001E6CEE" w:rsidP="006071B4">
      <w:pPr>
        <w:pStyle w:val="4sltext"/>
        <w:numPr>
          <w:ilvl w:val="1"/>
          <w:numId w:val="2"/>
        </w:numPr>
        <w:ind w:left="567" w:hanging="567"/>
        <w:rPr>
          <w:rFonts w:cs="Arial"/>
          <w:sz w:val="20"/>
          <w:szCs w:val="20"/>
        </w:rPr>
      </w:pPr>
      <w:r>
        <w:rPr>
          <w:rFonts w:cs="Arial"/>
          <w:sz w:val="20"/>
          <w:szCs w:val="20"/>
        </w:rPr>
        <w:t xml:space="preserve">Smluvní strany se dohodly, že </w:t>
      </w:r>
      <w:r w:rsidR="00993C7E">
        <w:rPr>
          <w:rFonts w:cs="Arial"/>
          <w:sz w:val="20"/>
          <w:szCs w:val="20"/>
        </w:rPr>
        <w:t>d</w:t>
      </w:r>
      <w:r>
        <w:rPr>
          <w:rFonts w:cs="Arial"/>
          <w:sz w:val="20"/>
          <w:szCs w:val="20"/>
        </w:rPr>
        <w:t xml:space="preserve">ílo, resp. jeho dílčí etapy, bude realizováno v souladu s harmonogramem tak, </w:t>
      </w:r>
      <w:r w:rsidRPr="00427907">
        <w:rPr>
          <w:rFonts w:cs="Arial"/>
          <w:sz w:val="20"/>
          <w:szCs w:val="20"/>
        </w:rPr>
        <w:t xml:space="preserve">aby nedošlo k narušení provozu objednatele. </w:t>
      </w:r>
      <w:r w:rsidR="00480D43" w:rsidRPr="00427907">
        <w:rPr>
          <w:rFonts w:cs="Arial"/>
          <w:sz w:val="20"/>
          <w:szCs w:val="20"/>
        </w:rPr>
        <w:t xml:space="preserve">Zhotovitel bere na vědomí, že dokončení a předání </w:t>
      </w:r>
      <w:r w:rsidR="00993C7E" w:rsidRPr="00427907">
        <w:rPr>
          <w:rFonts w:cs="Arial"/>
          <w:sz w:val="20"/>
          <w:szCs w:val="20"/>
        </w:rPr>
        <w:t>d</w:t>
      </w:r>
      <w:r w:rsidR="00480D43" w:rsidRPr="00427907">
        <w:rPr>
          <w:rFonts w:cs="Arial"/>
          <w:sz w:val="20"/>
          <w:szCs w:val="20"/>
        </w:rPr>
        <w:t xml:space="preserve">íla </w:t>
      </w:r>
      <w:r w:rsidR="00480D43" w:rsidRPr="00E26966">
        <w:rPr>
          <w:rFonts w:cs="Arial"/>
          <w:sz w:val="20"/>
          <w:szCs w:val="20"/>
        </w:rPr>
        <w:t>v dohodnutém termínu</w:t>
      </w:r>
      <w:r w:rsidR="009175B4">
        <w:rPr>
          <w:rFonts w:cs="Arial"/>
          <w:sz w:val="20"/>
          <w:szCs w:val="20"/>
        </w:rPr>
        <w:t>j</w:t>
      </w:r>
      <w:r w:rsidR="00480D43" w:rsidRPr="00E26966">
        <w:rPr>
          <w:rFonts w:cs="Arial"/>
          <w:sz w:val="20"/>
          <w:szCs w:val="20"/>
        </w:rPr>
        <w:t>e krajním termínem akceptovatelným pro objednatele.</w:t>
      </w:r>
    </w:p>
    <w:p w14:paraId="1D0935B4" w14:textId="496CDA49" w:rsidR="004709B0" w:rsidRPr="005B325F" w:rsidRDefault="005D7663" w:rsidP="003C3DCC">
      <w:pPr>
        <w:pStyle w:val="4sltext"/>
        <w:numPr>
          <w:ilvl w:val="1"/>
          <w:numId w:val="2"/>
        </w:numPr>
        <w:rPr>
          <w:rFonts w:cs="Arial"/>
          <w:sz w:val="20"/>
          <w:szCs w:val="20"/>
        </w:rPr>
      </w:pPr>
      <w:r w:rsidRPr="005B325F">
        <w:rPr>
          <w:rFonts w:cs="Arial"/>
          <w:sz w:val="20"/>
          <w:szCs w:val="20"/>
        </w:rPr>
        <w:t xml:space="preserve">Místem provádění </w:t>
      </w:r>
      <w:r w:rsidR="00993C7E" w:rsidRPr="005B325F">
        <w:rPr>
          <w:rFonts w:cs="Arial"/>
          <w:sz w:val="20"/>
          <w:szCs w:val="20"/>
        </w:rPr>
        <w:t>d</w:t>
      </w:r>
      <w:r w:rsidRPr="005B325F">
        <w:rPr>
          <w:rFonts w:cs="Arial"/>
          <w:sz w:val="20"/>
          <w:szCs w:val="20"/>
        </w:rPr>
        <w:t xml:space="preserve">íla </w:t>
      </w:r>
      <w:r w:rsidR="00AC01A6" w:rsidRPr="005B325F">
        <w:rPr>
          <w:rFonts w:cs="Arial"/>
          <w:sz w:val="20"/>
          <w:szCs w:val="20"/>
        </w:rPr>
        <w:t xml:space="preserve">je </w:t>
      </w:r>
      <w:r w:rsidR="00134CAC" w:rsidRPr="005B325F">
        <w:rPr>
          <w:rFonts w:cs="Arial"/>
          <w:sz w:val="20"/>
          <w:szCs w:val="20"/>
        </w:rPr>
        <w:t>ČEPRO, a.s</w:t>
      </w:r>
      <w:r w:rsidR="00440D8A">
        <w:rPr>
          <w:rFonts w:cs="Arial"/>
          <w:sz w:val="20"/>
          <w:szCs w:val="20"/>
        </w:rPr>
        <w:t>.</w:t>
      </w:r>
      <w:r w:rsidR="00134CAC" w:rsidRPr="005B325F">
        <w:rPr>
          <w:rFonts w:cs="Arial"/>
          <w:sz w:val="20"/>
          <w:szCs w:val="20"/>
        </w:rPr>
        <w:t>,</w:t>
      </w:r>
      <w:r w:rsidR="0044552D">
        <w:rPr>
          <w:rFonts w:cs="Arial"/>
          <w:sz w:val="20"/>
          <w:szCs w:val="20"/>
        </w:rPr>
        <w:t xml:space="preserve"> areál Včelná, </w:t>
      </w:r>
      <w:r w:rsidR="0044552D" w:rsidRPr="0044552D">
        <w:rPr>
          <w:rFonts w:cs="Arial"/>
          <w:sz w:val="20"/>
          <w:szCs w:val="20"/>
        </w:rPr>
        <w:t>Čtyři chalupy 459, Včelná, 373 82, České Budějovice</w:t>
      </w:r>
      <w:r w:rsidR="0044552D" w:rsidRPr="0044552D" w:rsidDel="00712174">
        <w:rPr>
          <w:rFonts w:cs="Arial"/>
          <w:sz w:val="20"/>
          <w:szCs w:val="20"/>
        </w:rPr>
        <w:t xml:space="preserve"> </w:t>
      </w:r>
      <w:r w:rsidR="001E6CEE" w:rsidRPr="005B325F">
        <w:rPr>
          <w:rFonts w:cs="Arial"/>
          <w:noProof/>
          <w:sz w:val="20"/>
          <w:szCs w:val="20"/>
        </w:rPr>
        <w:t>(dále též „</w:t>
      </w:r>
      <w:r w:rsidR="001E6CEE" w:rsidRPr="005B325F">
        <w:rPr>
          <w:b/>
          <w:sz w:val="20"/>
        </w:rPr>
        <w:t>Staveniště</w:t>
      </w:r>
      <w:r w:rsidR="001E6CEE" w:rsidRPr="005B325F">
        <w:rPr>
          <w:rFonts w:cs="Arial"/>
          <w:noProof/>
          <w:sz w:val="20"/>
          <w:szCs w:val="20"/>
        </w:rPr>
        <w:t>“).</w:t>
      </w:r>
      <w:r w:rsidR="004709B0" w:rsidRPr="005B325F">
        <w:rPr>
          <w:rFonts w:cs="Arial"/>
          <w:sz w:val="20"/>
          <w:szCs w:val="20"/>
        </w:rPr>
        <w:t xml:space="preserve"> </w:t>
      </w:r>
    </w:p>
    <w:p w14:paraId="055DF5BD" w14:textId="451FB64D" w:rsidR="005D7663" w:rsidRDefault="004709B0" w:rsidP="006D64E0">
      <w:pPr>
        <w:pStyle w:val="4sltext"/>
        <w:numPr>
          <w:ilvl w:val="1"/>
          <w:numId w:val="2"/>
        </w:numPr>
        <w:ind w:left="567" w:hanging="567"/>
        <w:rPr>
          <w:rFonts w:cs="Arial"/>
          <w:sz w:val="20"/>
          <w:szCs w:val="20"/>
        </w:rPr>
      </w:pPr>
      <w:r>
        <w:rPr>
          <w:rFonts w:cs="Arial"/>
          <w:sz w:val="20"/>
          <w:szCs w:val="20"/>
        </w:rPr>
        <w:t xml:space="preserve">Zhotovitel je povinen objednateli </w:t>
      </w:r>
      <w:r w:rsidR="00AD70ED">
        <w:rPr>
          <w:rFonts w:cs="Arial"/>
          <w:sz w:val="20"/>
          <w:szCs w:val="20"/>
        </w:rPr>
        <w:t xml:space="preserve">kdykoli </w:t>
      </w:r>
      <w:r>
        <w:rPr>
          <w:rFonts w:cs="Arial"/>
          <w:sz w:val="20"/>
          <w:szCs w:val="20"/>
        </w:rPr>
        <w:t xml:space="preserve">zajistit přístup k prováděnému </w:t>
      </w:r>
      <w:r w:rsidR="00993C7E">
        <w:rPr>
          <w:rFonts w:cs="Arial"/>
          <w:sz w:val="20"/>
          <w:szCs w:val="20"/>
        </w:rPr>
        <w:t>d</w:t>
      </w:r>
      <w:r>
        <w:rPr>
          <w:rFonts w:cs="Arial"/>
          <w:sz w:val="20"/>
          <w:szCs w:val="20"/>
        </w:rPr>
        <w:t xml:space="preserve">ílu za účelem kontroly způsobu provádění </w:t>
      </w:r>
      <w:r w:rsidR="00993C7E">
        <w:rPr>
          <w:rFonts w:cs="Arial"/>
          <w:sz w:val="20"/>
          <w:szCs w:val="20"/>
        </w:rPr>
        <w:t>d</w:t>
      </w:r>
      <w:r>
        <w:rPr>
          <w:rFonts w:cs="Arial"/>
          <w:sz w:val="20"/>
          <w:szCs w:val="20"/>
        </w:rPr>
        <w:t>íla.</w:t>
      </w:r>
    </w:p>
    <w:p w14:paraId="00A901BF" w14:textId="0D5C5EF3" w:rsidR="009F2CE6" w:rsidRDefault="009F2CE6" w:rsidP="006D64E0">
      <w:pPr>
        <w:pStyle w:val="4sltext"/>
        <w:numPr>
          <w:ilvl w:val="1"/>
          <w:numId w:val="2"/>
        </w:numPr>
        <w:ind w:left="567" w:hanging="567"/>
        <w:rPr>
          <w:rFonts w:cs="Arial"/>
          <w:sz w:val="20"/>
          <w:szCs w:val="20"/>
        </w:rPr>
      </w:pPr>
      <w:r>
        <w:rPr>
          <w:rFonts w:cs="Arial"/>
          <w:sz w:val="20"/>
          <w:szCs w:val="20"/>
        </w:rPr>
        <w:t>Smluvní strany</w:t>
      </w:r>
      <w:r w:rsidRPr="0098323F">
        <w:rPr>
          <w:rFonts w:cs="Arial"/>
          <w:sz w:val="20"/>
          <w:szCs w:val="20"/>
        </w:rPr>
        <w:t xml:space="preserve"> se výslovně dohodly, že pokud by zhotovitel nemohl dostát svým povinnostem při realizaci </w:t>
      </w:r>
      <w:r w:rsidR="00993C7E">
        <w:rPr>
          <w:rFonts w:cs="Arial"/>
          <w:sz w:val="20"/>
          <w:szCs w:val="20"/>
        </w:rPr>
        <w:t>d</w:t>
      </w:r>
      <w:r w:rsidRPr="0098323F">
        <w:rPr>
          <w:rFonts w:cs="Arial"/>
          <w:sz w:val="20"/>
          <w:szCs w:val="20"/>
        </w:rPr>
        <w:t>íla ve lhůtách podle harmonogramu nebo ve lhůtě stanovené touto smlouvou pro dokončení díla z důvodů neočekávaných či nepředvídatelných skutečností, které nezavinil a které mu brání ve splnění povinnosti (vyšší moc), zavazuje se o této skutečnosti bez zbytečného odkladu písemně informovat objednatele.</w:t>
      </w:r>
    </w:p>
    <w:p w14:paraId="5AC28A66" w14:textId="3DCF2F11"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lastRenderedPageBreak/>
        <w:t xml:space="preserve">Zhotovitel není vystaven smluvním pokutám, náhradě škody nebo odstoupení od </w:t>
      </w:r>
      <w:r w:rsidR="009C2049">
        <w:rPr>
          <w:rFonts w:cs="Arial"/>
          <w:sz w:val="20"/>
          <w:szCs w:val="20"/>
        </w:rPr>
        <w:t>s</w:t>
      </w:r>
      <w:r w:rsidRPr="006071B4">
        <w:rPr>
          <w:rFonts w:cs="Arial"/>
          <w:sz w:val="20"/>
          <w:szCs w:val="20"/>
        </w:rPr>
        <w:t xml:space="preserve">mlouvy, jestliže jeho zpožděné plnění nebo jiné neplnění závazků podle </w:t>
      </w:r>
      <w:r w:rsidR="009C2049">
        <w:rPr>
          <w:rFonts w:cs="Arial"/>
          <w:sz w:val="20"/>
          <w:szCs w:val="20"/>
        </w:rPr>
        <w:t>s</w:t>
      </w:r>
      <w:r w:rsidRPr="006071B4">
        <w:rPr>
          <w:rFonts w:cs="Arial"/>
          <w:sz w:val="20"/>
          <w:szCs w:val="20"/>
        </w:rPr>
        <w:t>mlouvy je výsledkem případu vyšší moci. V případě, že nastanou okolnosti vyšší moci, prodlužují se dotčené termíny o dobu jejího trvání.</w:t>
      </w:r>
    </w:p>
    <w:p w14:paraId="74444D35" w14:textId="77777777"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Za okolnosti vyšší moci budou považovány například: živelné pohromy, pandemie, nouzový stav, přírodní katastrofy, válka, všeobecná mobilizace, občanská válka nebo generální stávka.</w:t>
      </w:r>
    </w:p>
    <w:p w14:paraId="7B52E881" w14:textId="77777777"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Za okolnosti vyšší moci se však nepokládají stávky, na které má Smluvní strana vliv, zpoždění dodávek a veškeré překážky, které vznikly až v době, kdy Smluvní strana byla v prodlení s plněním své povinnosti nebo vznikly z jejich hospodářských poměrů.</w:t>
      </w:r>
    </w:p>
    <w:p w14:paraId="36AE9F9D" w14:textId="1A02114A"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 xml:space="preserve">Nastane-li situace vyšší moci, pak uvědomí Zhotovitel neprodleně </w:t>
      </w:r>
      <w:r w:rsidR="004A3D95">
        <w:rPr>
          <w:rFonts w:cs="Arial"/>
          <w:sz w:val="20"/>
          <w:szCs w:val="20"/>
        </w:rPr>
        <w:t>o</w:t>
      </w:r>
      <w:r w:rsidRPr="006071B4">
        <w:rPr>
          <w:rFonts w:cs="Arial"/>
          <w:sz w:val="20"/>
          <w:szCs w:val="20"/>
        </w:rPr>
        <w:t xml:space="preserve">bjednatele o takovém stavu a jeho příčině. Ta strana, která se dovolává okolnosti vyšší moci, doloží toto tvrzení potvrzením o výskytu vystaveném příslušnými úřady. Zhotovitel pokračuje v plnění svých závazků podle </w:t>
      </w:r>
      <w:r w:rsidR="009C2049">
        <w:rPr>
          <w:rFonts w:cs="Arial"/>
          <w:sz w:val="20"/>
          <w:szCs w:val="20"/>
        </w:rPr>
        <w:t>s</w:t>
      </w:r>
      <w:r w:rsidRPr="006071B4">
        <w:rPr>
          <w:rFonts w:cs="Arial"/>
          <w:sz w:val="20"/>
          <w:szCs w:val="20"/>
        </w:rPr>
        <w:t xml:space="preserve">mlouvy a přijme opatření, kterými minimalizuje dopad vyšší moci na plnění </w:t>
      </w:r>
      <w:r w:rsidR="009C2049">
        <w:rPr>
          <w:rFonts w:cs="Arial"/>
          <w:sz w:val="20"/>
          <w:szCs w:val="20"/>
        </w:rPr>
        <w:t>s</w:t>
      </w:r>
      <w:r w:rsidRPr="006071B4">
        <w:rPr>
          <w:rFonts w:cs="Arial"/>
          <w:sz w:val="20"/>
          <w:szCs w:val="20"/>
        </w:rPr>
        <w:t>mlouvy.</w:t>
      </w:r>
    </w:p>
    <w:p w14:paraId="6EB4A4B2" w14:textId="5E9C74EF" w:rsidR="009F2CE6" w:rsidRPr="0098323F" w:rsidRDefault="009F2CE6" w:rsidP="006D64E0">
      <w:pPr>
        <w:pStyle w:val="4sltext"/>
        <w:numPr>
          <w:ilvl w:val="1"/>
          <w:numId w:val="2"/>
        </w:numPr>
        <w:ind w:left="567" w:hanging="567"/>
        <w:rPr>
          <w:rFonts w:cs="Arial"/>
          <w:sz w:val="20"/>
          <w:szCs w:val="20"/>
        </w:rPr>
      </w:pPr>
      <w:r w:rsidRPr="0098323F">
        <w:rPr>
          <w:rFonts w:cs="Arial"/>
          <w:sz w:val="20"/>
          <w:szCs w:val="20"/>
        </w:rPr>
        <w:t xml:space="preserve">Zhotovitel je povinen </w:t>
      </w:r>
      <w:r w:rsidR="00401000">
        <w:rPr>
          <w:rFonts w:cs="Arial"/>
          <w:sz w:val="20"/>
          <w:szCs w:val="20"/>
        </w:rPr>
        <w:t>od</w:t>
      </w:r>
      <w:r w:rsidRPr="0098323F">
        <w:rPr>
          <w:rFonts w:cs="Arial"/>
          <w:sz w:val="20"/>
          <w:szCs w:val="20"/>
        </w:rPr>
        <w:t xml:space="preserve"> okamžiku předání místa plnění (staveniště) toto místo řádně prohlédnout a zjistí-li, že místo plnění má jakékoli vady nebo nedostatky, které brání řádnému provedení díla ve sjednaném termínu, je povinen nejpozději do </w:t>
      </w:r>
      <w:r>
        <w:rPr>
          <w:rFonts w:cs="Arial"/>
          <w:sz w:val="20"/>
          <w:szCs w:val="20"/>
        </w:rPr>
        <w:t>2</w:t>
      </w:r>
      <w:r w:rsidRPr="0098323F">
        <w:rPr>
          <w:rFonts w:cs="Arial"/>
          <w:sz w:val="20"/>
          <w:szCs w:val="20"/>
        </w:rPr>
        <w:t xml:space="preserve"> dnů na tuto skutečnost objednatele písemně upozornit. Neučiní-li tak, má se za to, že staveniště je bez vad a nedostatků a je způsobilé k řádnému provedení díla. Po dokončení díla předá zhotovitel objednateli místo plnění v uklizeném a čistém stavu.</w:t>
      </w:r>
    </w:p>
    <w:p w14:paraId="6DFC4DAE" w14:textId="19183F52" w:rsidR="007625E5" w:rsidRDefault="00DE4B63" w:rsidP="006D64E0">
      <w:pPr>
        <w:pStyle w:val="4sltext"/>
        <w:numPr>
          <w:ilvl w:val="1"/>
          <w:numId w:val="2"/>
        </w:numPr>
        <w:ind w:left="567" w:hanging="567"/>
        <w:rPr>
          <w:rFonts w:cs="Arial"/>
          <w:sz w:val="20"/>
          <w:szCs w:val="20"/>
        </w:rPr>
      </w:pPr>
      <w:r>
        <w:rPr>
          <w:rFonts w:cs="Arial"/>
          <w:sz w:val="20"/>
          <w:szCs w:val="20"/>
        </w:rPr>
        <w:t>Zhotovitel prohlašuj</w:t>
      </w:r>
      <w:r w:rsidR="000E6533">
        <w:rPr>
          <w:rFonts w:cs="Arial"/>
          <w:sz w:val="20"/>
          <w:szCs w:val="20"/>
        </w:rPr>
        <w:t>e</w:t>
      </w:r>
      <w:r>
        <w:rPr>
          <w:rFonts w:cs="Arial"/>
          <w:sz w:val="20"/>
          <w:szCs w:val="20"/>
        </w:rPr>
        <w:t>, že od objednatele nepožaduje v</w:t>
      </w:r>
      <w:r w:rsidR="009F2CE6" w:rsidRPr="0098323F">
        <w:rPr>
          <w:rFonts w:cs="Arial"/>
          <w:sz w:val="20"/>
          <w:szCs w:val="20"/>
        </w:rPr>
        <w:t xml:space="preserve">ěci, které má za účelem provedení </w:t>
      </w:r>
      <w:r w:rsidR="00993C7E">
        <w:rPr>
          <w:rFonts w:cs="Arial"/>
          <w:sz w:val="20"/>
          <w:szCs w:val="20"/>
        </w:rPr>
        <w:t>d</w:t>
      </w:r>
      <w:r w:rsidR="009F2CE6" w:rsidRPr="0098323F">
        <w:rPr>
          <w:rFonts w:cs="Arial"/>
          <w:sz w:val="20"/>
          <w:szCs w:val="20"/>
        </w:rPr>
        <w:t>íla dodat</w:t>
      </w:r>
      <w:r>
        <w:rPr>
          <w:rFonts w:cs="Arial"/>
          <w:sz w:val="20"/>
          <w:szCs w:val="20"/>
        </w:rPr>
        <w:t>.</w:t>
      </w:r>
    </w:p>
    <w:p w14:paraId="231F363B" w14:textId="7933DBBF" w:rsidR="009F2CE6" w:rsidRPr="00551047" w:rsidRDefault="007625E5" w:rsidP="00551047">
      <w:pPr>
        <w:pStyle w:val="4sltext"/>
        <w:numPr>
          <w:ilvl w:val="1"/>
          <w:numId w:val="2"/>
        </w:numPr>
        <w:ind w:left="567" w:hanging="567"/>
        <w:rPr>
          <w:rFonts w:cs="Arial"/>
          <w:sz w:val="20"/>
          <w:szCs w:val="20"/>
        </w:rPr>
      </w:pPr>
      <w:r>
        <w:rPr>
          <w:rFonts w:cs="Arial"/>
          <w:sz w:val="20"/>
          <w:szCs w:val="20"/>
        </w:rPr>
        <w:t xml:space="preserve">Objednatel </w:t>
      </w:r>
      <w:r w:rsidRPr="007625E5">
        <w:rPr>
          <w:rFonts w:cs="Arial"/>
          <w:sz w:val="20"/>
          <w:szCs w:val="20"/>
        </w:rPr>
        <w:t>neposkytuje technickou součinnost s</w:t>
      </w:r>
      <w:r w:rsidR="00551047">
        <w:rPr>
          <w:rFonts w:cs="Arial"/>
          <w:sz w:val="20"/>
          <w:szCs w:val="20"/>
        </w:rPr>
        <w:t> </w:t>
      </w:r>
      <w:r w:rsidRPr="007625E5">
        <w:rPr>
          <w:rFonts w:cs="Arial"/>
          <w:sz w:val="20"/>
          <w:szCs w:val="20"/>
        </w:rPr>
        <w:t>manipulací</w:t>
      </w:r>
      <w:r w:rsidRPr="00551047">
        <w:rPr>
          <w:rFonts w:cs="Arial"/>
          <w:sz w:val="20"/>
          <w:szCs w:val="20"/>
        </w:rPr>
        <w:t xml:space="preserve">. </w:t>
      </w:r>
      <w:r w:rsidR="00457498" w:rsidRPr="00551047">
        <w:rPr>
          <w:rFonts w:cs="Arial"/>
          <w:sz w:val="20"/>
          <w:szCs w:val="20"/>
        </w:rPr>
        <w:t>Jakákoliv manipulace s </w:t>
      </w:r>
      <w:r w:rsidR="00993C7E" w:rsidRPr="00551047">
        <w:rPr>
          <w:rFonts w:cs="Arial"/>
          <w:sz w:val="20"/>
          <w:szCs w:val="20"/>
        </w:rPr>
        <w:t>d</w:t>
      </w:r>
      <w:r w:rsidR="00457498" w:rsidRPr="00551047">
        <w:rPr>
          <w:rFonts w:cs="Arial"/>
          <w:sz w:val="20"/>
          <w:szCs w:val="20"/>
        </w:rPr>
        <w:t xml:space="preserve">ílem bude vždy za osobní účasti a pokynů zástupce zhotovitele. </w:t>
      </w:r>
      <w:r w:rsidRPr="00551047">
        <w:rPr>
          <w:rFonts w:cs="Arial"/>
          <w:sz w:val="20"/>
          <w:szCs w:val="20"/>
        </w:rPr>
        <w:t xml:space="preserve">Objednatel předpokládá, že pro manipulaci si bude muset zhotovitel zajistit vlastní manipulační prostředky, které jsou zahrnuty v ceně </w:t>
      </w:r>
      <w:r w:rsidR="00993C7E" w:rsidRPr="00551047">
        <w:rPr>
          <w:rFonts w:cs="Arial"/>
          <w:sz w:val="20"/>
          <w:szCs w:val="20"/>
        </w:rPr>
        <w:t>d</w:t>
      </w:r>
      <w:r w:rsidRPr="00551047">
        <w:rPr>
          <w:rFonts w:cs="Arial"/>
          <w:sz w:val="20"/>
          <w:szCs w:val="20"/>
        </w:rPr>
        <w:t xml:space="preserve">íla. </w:t>
      </w:r>
    </w:p>
    <w:p w14:paraId="7F70344B" w14:textId="2505B277" w:rsidR="007B59AC" w:rsidRDefault="00D61F67" w:rsidP="006D64E0">
      <w:pPr>
        <w:pStyle w:val="4sltext"/>
        <w:numPr>
          <w:ilvl w:val="1"/>
          <w:numId w:val="2"/>
        </w:numPr>
        <w:ind w:left="567" w:hanging="567"/>
        <w:rPr>
          <w:rFonts w:cs="Arial"/>
          <w:sz w:val="20"/>
          <w:szCs w:val="20"/>
        </w:rPr>
      </w:pPr>
      <w:r>
        <w:rPr>
          <w:rFonts w:cs="Arial"/>
          <w:sz w:val="20"/>
          <w:szCs w:val="20"/>
        </w:rPr>
        <w:t xml:space="preserve">Objednatel </w:t>
      </w:r>
      <w:r w:rsidR="007B59AC">
        <w:rPr>
          <w:rFonts w:cs="Arial"/>
          <w:sz w:val="20"/>
          <w:szCs w:val="20"/>
        </w:rPr>
        <w:t xml:space="preserve"> k řádnému provedení </w:t>
      </w:r>
      <w:r w:rsidR="00993C7E">
        <w:rPr>
          <w:rFonts w:cs="Arial"/>
          <w:sz w:val="20"/>
          <w:szCs w:val="20"/>
        </w:rPr>
        <w:t>d</w:t>
      </w:r>
      <w:r w:rsidR="007B59AC">
        <w:rPr>
          <w:rFonts w:cs="Arial"/>
          <w:sz w:val="20"/>
          <w:szCs w:val="20"/>
        </w:rPr>
        <w:t xml:space="preserve">íla </w:t>
      </w:r>
      <w:r>
        <w:rPr>
          <w:rFonts w:cs="Arial"/>
          <w:sz w:val="20"/>
          <w:szCs w:val="20"/>
        </w:rPr>
        <w:t xml:space="preserve">poskytne následující součinnost: </w:t>
      </w:r>
    </w:p>
    <w:p w14:paraId="0EC37992" w14:textId="512C7BCF"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vstupy pro pracovníky a techniku dodavatele do místa plnění, areálu skladu ČEPRO, a.s.,</w:t>
      </w:r>
      <w:r w:rsidR="0044552D">
        <w:rPr>
          <w:rFonts w:cs="Arial"/>
          <w:sz w:val="20"/>
          <w:szCs w:val="20"/>
        </w:rPr>
        <w:t>Včelná</w:t>
      </w:r>
      <w:r w:rsidRPr="00B07107">
        <w:rPr>
          <w:rFonts w:cs="Arial"/>
          <w:sz w:val="20"/>
          <w:szCs w:val="20"/>
        </w:rPr>
        <w:t>;</w:t>
      </w:r>
    </w:p>
    <w:p w14:paraId="7C1BA217" w14:textId="0760BF79"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 xml:space="preserve">poskytnutí plochy pro uložení materiálu a techniky v areálu </w:t>
      </w:r>
      <w:r w:rsidR="00712174">
        <w:rPr>
          <w:rFonts w:cs="Arial"/>
          <w:sz w:val="20"/>
          <w:szCs w:val="20"/>
        </w:rPr>
        <w:t xml:space="preserve"> </w:t>
      </w:r>
      <w:r w:rsidR="0044552D">
        <w:rPr>
          <w:rFonts w:cs="Arial"/>
          <w:sz w:val="20"/>
          <w:szCs w:val="20"/>
        </w:rPr>
        <w:t>Včelná</w:t>
      </w:r>
      <w:r w:rsidRPr="00B07107">
        <w:rPr>
          <w:rFonts w:cs="Arial"/>
          <w:sz w:val="20"/>
          <w:szCs w:val="20"/>
        </w:rPr>
        <w:t>;</w:t>
      </w:r>
    </w:p>
    <w:p w14:paraId="4B263435"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součinnost při přípravě a schvalování vyžádaného HMG a technologického postupu;</w:t>
      </w:r>
    </w:p>
    <w:p w14:paraId="13ADA5CE"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 xml:space="preserve">seznámení s vnitřními předpisy zadavatele, tj. proškolení osob na straně dodavatele z interních předpisů zadavatele, zejména s ohledem na oblast PO, BOZP apod.; </w:t>
      </w:r>
    </w:p>
    <w:p w14:paraId="07BE8D6E"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zajištění požární asistence při provádění nebezpečných prací (uvedených v HMG), nebude-li dohodnuto jinak.</w:t>
      </w:r>
    </w:p>
    <w:p w14:paraId="3FBE9059" w14:textId="77777777" w:rsidR="005D7663" w:rsidRPr="000C6AD6" w:rsidRDefault="005D7663" w:rsidP="000C6AD6">
      <w:pPr>
        <w:pStyle w:val="4sltext"/>
        <w:ind w:left="0" w:firstLine="0"/>
        <w:rPr>
          <w:rFonts w:cs="Arial"/>
          <w:sz w:val="20"/>
          <w:szCs w:val="20"/>
        </w:rPr>
      </w:pPr>
    </w:p>
    <w:p w14:paraId="0CB46EB7"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Cena</w:t>
      </w:r>
      <w:r w:rsidRPr="000C6AD6">
        <w:rPr>
          <w:rFonts w:cs="Arial"/>
          <w:b w:val="0"/>
          <w:bCs/>
          <w:sz w:val="20"/>
          <w:szCs w:val="20"/>
        </w:rPr>
        <w:t xml:space="preserve"> </w:t>
      </w:r>
      <w:r w:rsidRPr="000C6AD6">
        <w:rPr>
          <w:rFonts w:cs="Arial"/>
          <w:bCs/>
          <w:sz w:val="20"/>
          <w:szCs w:val="20"/>
        </w:rPr>
        <w:t>za dílo a platební podmínky</w:t>
      </w:r>
    </w:p>
    <w:p w14:paraId="010827CB" w14:textId="04425D58" w:rsidR="00644188" w:rsidRPr="00644188" w:rsidRDefault="005D7663" w:rsidP="006D64E0">
      <w:pPr>
        <w:pStyle w:val="4sltext"/>
        <w:numPr>
          <w:ilvl w:val="1"/>
          <w:numId w:val="2"/>
        </w:numPr>
        <w:ind w:left="567" w:hanging="567"/>
        <w:rPr>
          <w:rFonts w:cs="Arial"/>
          <w:sz w:val="20"/>
          <w:szCs w:val="20"/>
        </w:rPr>
      </w:pPr>
      <w:r w:rsidRPr="000C6AD6">
        <w:rPr>
          <w:rFonts w:cs="Arial"/>
          <w:sz w:val="20"/>
          <w:szCs w:val="20"/>
        </w:rPr>
        <w:t>Objednatel se zavazuje zaplatit zhotoviteli cenu za dílo ve výši</w:t>
      </w:r>
      <w:r w:rsidR="00171C46" w:rsidRPr="000C6AD6">
        <w:rPr>
          <w:rFonts w:cs="Arial"/>
          <w:sz w:val="20"/>
          <w:szCs w:val="20"/>
        </w:rPr>
        <w:t xml:space="preserve"> </w:t>
      </w:r>
      <w:r w:rsidR="00DE4B63" w:rsidRPr="0029184C">
        <w:rPr>
          <w:rStyle w:val="FontStyle64"/>
          <w:rFonts w:ascii="Arial" w:hAnsi="Arial" w:cs="Arial"/>
          <w:b/>
          <w:bCs/>
          <w:sz w:val="20"/>
          <w:szCs w:val="20"/>
          <w:highlight w:val="yellow"/>
        </w:rPr>
        <w:fldChar w:fldCharType="begin">
          <w:ffData>
            <w:name w:val=""/>
            <w:enabled/>
            <w:calcOnExit w:val="0"/>
            <w:textInput>
              <w:default w:val="doplní uchazeč"/>
            </w:textInput>
          </w:ffData>
        </w:fldChar>
      </w:r>
      <w:r w:rsidR="00DE4B63" w:rsidRPr="0029184C">
        <w:rPr>
          <w:rStyle w:val="FontStyle64"/>
          <w:rFonts w:ascii="Arial" w:hAnsi="Arial" w:cs="Arial"/>
          <w:b/>
          <w:bCs/>
          <w:sz w:val="20"/>
          <w:szCs w:val="20"/>
          <w:highlight w:val="yellow"/>
        </w:rPr>
        <w:instrText xml:space="preserve"> FORMTEXT </w:instrText>
      </w:r>
      <w:r w:rsidR="00DE4B63" w:rsidRPr="0029184C">
        <w:rPr>
          <w:rStyle w:val="FontStyle64"/>
          <w:rFonts w:ascii="Arial" w:hAnsi="Arial" w:cs="Arial"/>
          <w:b/>
          <w:bCs/>
          <w:sz w:val="20"/>
          <w:szCs w:val="20"/>
          <w:highlight w:val="yellow"/>
        </w:rPr>
      </w:r>
      <w:r w:rsidR="00DE4B63" w:rsidRPr="0029184C">
        <w:rPr>
          <w:rStyle w:val="FontStyle64"/>
          <w:rFonts w:ascii="Arial" w:hAnsi="Arial" w:cs="Arial"/>
          <w:b/>
          <w:bCs/>
          <w:sz w:val="20"/>
          <w:szCs w:val="20"/>
          <w:highlight w:val="yellow"/>
        </w:rPr>
        <w:fldChar w:fldCharType="separate"/>
      </w:r>
      <w:r w:rsidR="00DE4B63" w:rsidRPr="0029184C">
        <w:rPr>
          <w:rStyle w:val="FontStyle64"/>
          <w:rFonts w:ascii="Arial" w:hAnsi="Arial" w:cs="Arial"/>
          <w:b/>
          <w:bCs/>
          <w:noProof/>
          <w:sz w:val="20"/>
          <w:szCs w:val="20"/>
          <w:highlight w:val="yellow"/>
        </w:rPr>
        <w:t xml:space="preserve">doplní </w:t>
      </w:r>
      <w:r w:rsidR="0058003D">
        <w:rPr>
          <w:rStyle w:val="FontStyle64"/>
          <w:rFonts w:ascii="Arial" w:hAnsi="Arial" w:cs="Arial"/>
          <w:b/>
          <w:bCs/>
          <w:noProof/>
          <w:sz w:val="20"/>
          <w:szCs w:val="20"/>
          <w:highlight w:val="yellow"/>
        </w:rPr>
        <w:t>účastník</w:t>
      </w:r>
      <w:r w:rsidR="00DE4B63" w:rsidRPr="0029184C">
        <w:rPr>
          <w:rStyle w:val="FontStyle64"/>
          <w:rFonts w:ascii="Arial" w:hAnsi="Arial" w:cs="Arial"/>
          <w:b/>
          <w:bCs/>
          <w:sz w:val="20"/>
          <w:szCs w:val="20"/>
          <w:highlight w:val="yellow"/>
        </w:rPr>
        <w:fldChar w:fldCharType="end"/>
      </w:r>
      <w:r w:rsidRPr="000C6AD6">
        <w:rPr>
          <w:rFonts w:cs="Arial"/>
          <w:sz w:val="20"/>
          <w:szCs w:val="20"/>
        </w:rPr>
        <w:t xml:space="preserve">,- </w:t>
      </w:r>
      <w:r w:rsidR="00CC4DDD">
        <w:rPr>
          <w:rStyle w:val="FontStyle64"/>
          <w:rFonts w:ascii="Arial" w:hAnsi="Arial" w:cs="Arial"/>
          <w:b/>
          <w:bCs/>
          <w:sz w:val="20"/>
          <w:szCs w:val="20"/>
        </w:rPr>
        <w:t>Kč</w:t>
      </w:r>
      <w:r w:rsidRPr="000C6AD6">
        <w:rPr>
          <w:rFonts w:cs="Arial"/>
          <w:sz w:val="20"/>
          <w:szCs w:val="20"/>
        </w:rPr>
        <w:t xml:space="preserve"> bez DPH</w:t>
      </w:r>
      <w:r w:rsidR="00897B84" w:rsidRPr="000C6AD6">
        <w:rPr>
          <w:rFonts w:cs="Arial"/>
          <w:sz w:val="20"/>
          <w:szCs w:val="20"/>
        </w:rPr>
        <w:t xml:space="preserve"> (dále jen „</w:t>
      </w:r>
      <w:r w:rsidR="00897B84" w:rsidRPr="000C6AD6">
        <w:rPr>
          <w:rFonts w:cs="Arial"/>
          <w:b/>
          <w:sz w:val="20"/>
          <w:szCs w:val="20"/>
        </w:rPr>
        <w:t>Cena díla</w:t>
      </w:r>
      <w:r w:rsidR="00897B84" w:rsidRPr="000C6AD6">
        <w:rPr>
          <w:rFonts w:cs="Arial"/>
          <w:sz w:val="20"/>
          <w:szCs w:val="20"/>
        </w:rPr>
        <w:t>“)</w:t>
      </w:r>
      <w:r w:rsidRPr="000C6AD6">
        <w:rPr>
          <w:rFonts w:cs="Arial"/>
          <w:sz w:val="20"/>
          <w:szCs w:val="20"/>
        </w:rPr>
        <w:t xml:space="preserve">. </w:t>
      </w:r>
    </w:p>
    <w:p w14:paraId="30EB4AE6" w14:textId="5F8966B0" w:rsidR="00360837" w:rsidRPr="006071B4" w:rsidRDefault="00360837" w:rsidP="006D64E0">
      <w:pPr>
        <w:pStyle w:val="4sltext"/>
        <w:numPr>
          <w:ilvl w:val="1"/>
          <w:numId w:val="2"/>
        </w:numPr>
        <w:ind w:left="567" w:hanging="567"/>
        <w:rPr>
          <w:rFonts w:cs="Arial"/>
          <w:sz w:val="20"/>
          <w:szCs w:val="20"/>
        </w:rPr>
      </w:pPr>
      <w:r w:rsidRPr="006071B4">
        <w:rPr>
          <w:rFonts w:cs="Arial"/>
          <w:sz w:val="20"/>
          <w:szCs w:val="20"/>
        </w:rPr>
        <w:t>Fakturované plnění je předmětem přenesené daňové povinnosti, DPH odvede objednatel</w:t>
      </w:r>
      <w:r w:rsidR="00510334" w:rsidRPr="006071B4">
        <w:rPr>
          <w:rFonts w:cs="Arial"/>
          <w:sz w:val="20"/>
          <w:szCs w:val="20"/>
        </w:rPr>
        <w:t>.</w:t>
      </w:r>
      <w:r w:rsidR="006071B4" w:rsidRPr="006071B4">
        <w:rPr>
          <w:rFonts w:cs="Arial"/>
          <w:sz w:val="20"/>
          <w:szCs w:val="20"/>
        </w:rPr>
        <w:t xml:space="preserve"> Zhotovitel je oprávněn k ceně díla připočíst DPH v zákonem stanovené výši. </w:t>
      </w:r>
    </w:p>
    <w:p w14:paraId="152544A7" w14:textId="254E5BEC" w:rsidR="005D7663" w:rsidRPr="00644188" w:rsidRDefault="00644188" w:rsidP="006D64E0">
      <w:pPr>
        <w:pStyle w:val="4sltext"/>
        <w:numPr>
          <w:ilvl w:val="1"/>
          <w:numId w:val="2"/>
        </w:numPr>
        <w:ind w:left="567" w:hanging="567"/>
        <w:rPr>
          <w:rFonts w:cs="Arial"/>
          <w:sz w:val="20"/>
          <w:szCs w:val="20"/>
        </w:rPr>
      </w:pPr>
      <w:r w:rsidRPr="003632B0">
        <w:rPr>
          <w:rFonts w:cs="Arial"/>
          <w:sz w:val="20"/>
          <w:szCs w:val="20"/>
        </w:rPr>
        <w:t xml:space="preserve">Cena díla v sobě zahrnuje veškeré náklady spojené s realizací </w:t>
      </w:r>
      <w:r w:rsidR="00993C7E">
        <w:rPr>
          <w:rFonts w:cs="Arial"/>
          <w:sz w:val="20"/>
          <w:szCs w:val="20"/>
        </w:rPr>
        <w:t>d</w:t>
      </w:r>
      <w:r w:rsidRPr="003632B0">
        <w:rPr>
          <w:rFonts w:cs="Arial"/>
          <w:sz w:val="20"/>
          <w:szCs w:val="20"/>
        </w:rPr>
        <w:t xml:space="preserve">íla, včetně </w:t>
      </w:r>
      <w:r w:rsidR="007625E5">
        <w:rPr>
          <w:rFonts w:cs="Arial"/>
          <w:sz w:val="20"/>
          <w:szCs w:val="20"/>
        </w:rPr>
        <w:t xml:space="preserve">návrhu, výroby, </w:t>
      </w:r>
      <w:r w:rsidRPr="003632B0">
        <w:rPr>
          <w:rFonts w:cs="Arial"/>
          <w:sz w:val="20"/>
          <w:szCs w:val="20"/>
        </w:rPr>
        <w:t>dopravy</w:t>
      </w:r>
      <w:r>
        <w:rPr>
          <w:rFonts w:cs="Arial"/>
          <w:sz w:val="20"/>
          <w:szCs w:val="20"/>
        </w:rPr>
        <w:t xml:space="preserve">, kompletace, </w:t>
      </w:r>
      <w:r w:rsidR="007625E5">
        <w:rPr>
          <w:rFonts w:cs="Arial"/>
          <w:sz w:val="20"/>
          <w:szCs w:val="20"/>
        </w:rPr>
        <w:t xml:space="preserve">manipulační techniky, </w:t>
      </w:r>
      <w:r>
        <w:rPr>
          <w:rFonts w:cs="Arial"/>
          <w:sz w:val="20"/>
          <w:szCs w:val="20"/>
        </w:rPr>
        <w:t>montáže</w:t>
      </w:r>
      <w:r w:rsidR="00EB2F4A">
        <w:rPr>
          <w:rFonts w:cs="Arial"/>
          <w:sz w:val="20"/>
          <w:szCs w:val="20"/>
        </w:rPr>
        <w:t xml:space="preserve">, cestovních výdajů, balení, </w:t>
      </w:r>
      <w:r w:rsidR="007625E5">
        <w:rPr>
          <w:rFonts w:cs="Arial"/>
          <w:sz w:val="20"/>
          <w:szCs w:val="20"/>
        </w:rPr>
        <w:t xml:space="preserve">revizí, </w:t>
      </w:r>
      <w:r w:rsidR="00BA504A">
        <w:rPr>
          <w:rFonts w:cs="Arial"/>
          <w:sz w:val="20"/>
          <w:szCs w:val="20"/>
        </w:rPr>
        <w:t>veškeré osobní ochranné prostředky a pomůcky</w:t>
      </w:r>
      <w:r w:rsidR="007625E5">
        <w:rPr>
          <w:rFonts w:cs="Arial"/>
          <w:sz w:val="20"/>
          <w:szCs w:val="20"/>
        </w:rPr>
        <w:t xml:space="preserve">, </w:t>
      </w:r>
      <w:r w:rsidR="00EB2F4A">
        <w:rPr>
          <w:rFonts w:cs="Arial"/>
          <w:sz w:val="20"/>
          <w:szCs w:val="20"/>
        </w:rPr>
        <w:t>zaplacení všech cel, daní</w:t>
      </w:r>
      <w:r w:rsidR="00BA504A">
        <w:rPr>
          <w:rFonts w:cs="Arial"/>
          <w:sz w:val="20"/>
          <w:szCs w:val="20"/>
        </w:rPr>
        <w:t xml:space="preserve">, recyklačních poplatků </w:t>
      </w:r>
      <w:r w:rsidR="00EB2F4A">
        <w:rPr>
          <w:rFonts w:cs="Arial"/>
          <w:sz w:val="20"/>
          <w:szCs w:val="20"/>
        </w:rPr>
        <w:t xml:space="preserve">či jiných poplatků, pojištění, náklady na provádění průběžného úklidu, zřízení i vyklizení staveniště, </w:t>
      </w:r>
      <w:r w:rsidR="003169A7">
        <w:rPr>
          <w:rFonts w:cs="Arial"/>
          <w:sz w:val="20"/>
          <w:szCs w:val="20"/>
        </w:rPr>
        <w:t xml:space="preserve">odvoz i likvidace odpadu, </w:t>
      </w:r>
      <w:r w:rsidR="00EB2F4A">
        <w:rPr>
          <w:rFonts w:cs="Arial"/>
          <w:sz w:val="20"/>
          <w:szCs w:val="20"/>
        </w:rPr>
        <w:t xml:space="preserve">provedení všech zkoušek, atestů a kontrol, měření, </w:t>
      </w:r>
      <w:r w:rsidR="00EB2F4A" w:rsidRPr="00EB2F4A">
        <w:rPr>
          <w:rFonts w:cs="Arial"/>
          <w:sz w:val="20"/>
          <w:szCs w:val="20"/>
        </w:rPr>
        <w:t>náklady spojené s dodržováním právních předpisů týkajících se požární ochrany a bezpečnosti a ochrany zdraví při práci</w:t>
      </w:r>
      <w:r w:rsidR="002A7D75">
        <w:rPr>
          <w:rFonts w:cs="Arial"/>
          <w:sz w:val="20"/>
          <w:szCs w:val="20"/>
        </w:rPr>
        <w:t xml:space="preserve"> (zejména bezpečnosti a ochrany zdraví při práci ve výškách)</w:t>
      </w:r>
      <w:r w:rsidR="00EB2F4A" w:rsidRPr="00EB2F4A">
        <w:rPr>
          <w:rFonts w:cs="Arial"/>
          <w:sz w:val="20"/>
          <w:szCs w:val="20"/>
        </w:rPr>
        <w:t>, na výstražné tabulky, na obvyklou obchodní a správní režii zhotovitele</w:t>
      </w:r>
      <w:r w:rsidR="00EB2F4A">
        <w:rPr>
          <w:rFonts w:cs="Arial"/>
          <w:sz w:val="20"/>
          <w:szCs w:val="20"/>
        </w:rPr>
        <w:t xml:space="preserve"> </w:t>
      </w:r>
      <w:r>
        <w:rPr>
          <w:rFonts w:cs="Arial"/>
          <w:sz w:val="20"/>
          <w:szCs w:val="20"/>
        </w:rPr>
        <w:t>apod.</w:t>
      </w:r>
      <w:r w:rsidR="00EB2F4A">
        <w:rPr>
          <w:rFonts w:cs="Arial"/>
          <w:sz w:val="20"/>
          <w:szCs w:val="20"/>
        </w:rPr>
        <w:t>).</w:t>
      </w:r>
      <w:r w:rsidRPr="003632B0">
        <w:rPr>
          <w:rFonts w:cs="Arial"/>
          <w:sz w:val="20"/>
          <w:szCs w:val="20"/>
        </w:rPr>
        <w:t xml:space="preserve"> Zhotovitel odpovídá za zahrnutí veškerých nákladů potřebných k řádnému splnění </w:t>
      </w:r>
      <w:r w:rsidR="00993C7E">
        <w:rPr>
          <w:rFonts w:cs="Arial"/>
          <w:sz w:val="20"/>
          <w:szCs w:val="20"/>
        </w:rPr>
        <w:t>d</w:t>
      </w:r>
      <w:r w:rsidRPr="003632B0">
        <w:rPr>
          <w:rFonts w:cs="Arial"/>
          <w:sz w:val="20"/>
          <w:szCs w:val="20"/>
        </w:rPr>
        <w:t>íla do Ceny díl</w:t>
      </w:r>
      <w:r w:rsidR="00EB2F4A">
        <w:rPr>
          <w:rFonts w:cs="Arial"/>
          <w:sz w:val="20"/>
          <w:szCs w:val="20"/>
        </w:rPr>
        <w:t xml:space="preserve">a </w:t>
      </w:r>
      <w:r w:rsidRPr="003632B0">
        <w:rPr>
          <w:rFonts w:cs="Arial"/>
          <w:sz w:val="20"/>
          <w:szCs w:val="20"/>
        </w:rPr>
        <w:t>(a</w:t>
      </w:r>
      <w:r w:rsidR="00EB2F4A">
        <w:rPr>
          <w:rFonts w:cs="Arial"/>
          <w:sz w:val="20"/>
          <w:szCs w:val="20"/>
        </w:rPr>
        <w:t> </w:t>
      </w:r>
      <w:r w:rsidRPr="003632B0">
        <w:rPr>
          <w:rFonts w:cs="Arial"/>
          <w:sz w:val="20"/>
          <w:szCs w:val="20"/>
        </w:rPr>
        <w:t>to včetně nákladů, které měl zhotovitel na základě svých odborných a technických znalostí a při vynaložení odborné péče vědět a předpokládat).</w:t>
      </w:r>
    </w:p>
    <w:p w14:paraId="6C26C41C" w14:textId="1247AE10" w:rsidR="009F2CE6" w:rsidRDefault="009F2CE6" w:rsidP="006D64E0">
      <w:pPr>
        <w:pStyle w:val="4sltext"/>
        <w:numPr>
          <w:ilvl w:val="1"/>
          <w:numId w:val="2"/>
        </w:numPr>
        <w:ind w:left="567" w:hanging="567"/>
        <w:rPr>
          <w:rFonts w:cs="Arial"/>
          <w:sz w:val="20"/>
          <w:szCs w:val="20"/>
        </w:rPr>
      </w:pPr>
      <w:r w:rsidRPr="0098323F">
        <w:rPr>
          <w:rFonts w:cs="Arial"/>
          <w:sz w:val="20"/>
          <w:szCs w:val="20"/>
        </w:rPr>
        <w:t xml:space="preserve">Pro vyloučení pochybností se má za to, že úhrada jakékoli části </w:t>
      </w:r>
      <w:r>
        <w:rPr>
          <w:rFonts w:cs="Arial"/>
          <w:sz w:val="20"/>
          <w:szCs w:val="20"/>
        </w:rPr>
        <w:t>C</w:t>
      </w:r>
      <w:r w:rsidRPr="0098323F">
        <w:rPr>
          <w:rFonts w:cs="Arial"/>
          <w:sz w:val="20"/>
          <w:szCs w:val="20"/>
        </w:rPr>
        <w:t xml:space="preserve">eny za dílo zhotoviteli není potvrzením dokončenosti </w:t>
      </w:r>
      <w:r w:rsidR="007905D5">
        <w:rPr>
          <w:rFonts w:cs="Arial"/>
          <w:sz w:val="20"/>
          <w:szCs w:val="20"/>
        </w:rPr>
        <w:t>d</w:t>
      </w:r>
      <w:r w:rsidRPr="0098323F">
        <w:rPr>
          <w:rFonts w:cs="Arial"/>
          <w:sz w:val="20"/>
          <w:szCs w:val="20"/>
        </w:rPr>
        <w:t xml:space="preserve">íla </w:t>
      </w:r>
      <w:r>
        <w:rPr>
          <w:rFonts w:cs="Arial"/>
          <w:sz w:val="20"/>
          <w:szCs w:val="20"/>
        </w:rPr>
        <w:t xml:space="preserve">či jeho </w:t>
      </w:r>
      <w:r w:rsidRPr="0098323F">
        <w:rPr>
          <w:rFonts w:cs="Arial"/>
          <w:sz w:val="20"/>
          <w:szCs w:val="20"/>
        </w:rPr>
        <w:t>převzetí objednatelem</w:t>
      </w:r>
      <w:r>
        <w:rPr>
          <w:rFonts w:cs="Arial"/>
          <w:sz w:val="20"/>
          <w:szCs w:val="20"/>
        </w:rPr>
        <w:t>.</w:t>
      </w:r>
    </w:p>
    <w:p w14:paraId="263E543E" w14:textId="402EFBCC" w:rsidR="006D76A6" w:rsidRPr="002A7D75" w:rsidRDefault="008A2EB5" w:rsidP="006D64E0">
      <w:pPr>
        <w:pStyle w:val="4sltext"/>
        <w:numPr>
          <w:ilvl w:val="1"/>
          <w:numId w:val="2"/>
        </w:numPr>
        <w:ind w:left="567" w:hanging="567"/>
        <w:rPr>
          <w:rFonts w:cs="Arial"/>
          <w:sz w:val="20"/>
          <w:szCs w:val="20"/>
        </w:rPr>
      </w:pPr>
      <w:r w:rsidRPr="008A2EB5">
        <w:rPr>
          <w:rFonts w:cs="Arial"/>
          <w:sz w:val="20"/>
          <w:szCs w:val="20"/>
        </w:rPr>
        <w:t xml:space="preserve">O provedené vícepráce se zvyšuje Cena díla pouze v případě, že objednatel provedení víceprací a jejich cenu písemně předem odsouhlasil. V opačném případě nemá zhotovitel nárok na jakoukoliv cenu za provedené vícepráce. Případné, objednatelem písemně odsouhlasené vícepráce budou objednateli vyúčtovány samostatnou fakturou, a to nejdříve po jejich dokončení a předání objednateli, ne však dříve </w:t>
      </w:r>
      <w:r w:rsidRPr="008A2EB5">
        <w:rPr>
          <w:rFonts w:cs="Arial"/>
          <w:sz w:val="20"/>
          <w:szCs w:val="20"/>
        </w:rPr>
        <w:lastRenderedPageBreak/>
        <w:t>než v okamžiku, kdy je objednatel povinen uhradit zhotoviteli Cenu díla. Cena díla se snižuje o hodnotu objednatelem odsouhlasených neprovedených prací či nedodaných materiálů.</w:t>
      </w:r>
    </w:p>
    <w:p w14:paraId="4032A1EB" w14:textId="77777777" w:rsidR="00360837" w:rsidRPr="000C6AD6" w:rsidRDefault="00360837" w:rsidP="00360837">
      <w:pPr>
        <w:pStyle w:val="4sltext"/>
        <w:ind w:left="567" w:firstLine="0"/>
        <w:rPr>
          <w:rFonts w:cs="Arial"/>
          <w:sz w:val="20"/>
          <w:szCs w:val="20"/>
        </w:rPr>
      </w:pPr>
    </w:p>
    <w:p w14:paraId="717A9494" w14:textId="77777777" w:rsidR="005D7663" w:rsidRPr="00CC4DDD" w:rsidRDefault="00360837" w:rsidP="006D64E0">
      <w:pPr>
        <w:pStyle w:val="2Nadpis"/>
        <w:numPr>
          <w:ilvl w:val="0"/>
          <w:numId w:val="2"/>
        </w:numPr>
        <w:ind w:left="567" w:hanging="567"/>
        <w:rPr>
          <w:rFonts w:cs="Arial"/>
          <w:sz w:val="20"/>
          <w:szCs w:val="20"/>
        </w:rPr>
      </w:pPr>
      <w:r w:rsidRPr="009632A9">
        <w:rPr>
          <w:rFonts w:cs="Arial"/>
          <w:bCs/>
          <w:sz w:val="20"/>
          <w:szCs w:val="20"/>
        </w:rPr>
        <w:t>Platební</w:t>
      </w:r>
      <w:r w:rsidRPr="00CC4DDD">
        <w:rPr>
          <w:rFonts w:cs="Arial"/>
          <w:sz w:val="20"/>
          <w:szCs w:val="20"/>
        </w:rPr>
        <w:t xml:space="preserve"> podmínky</w:t>
      </w:r>
    </w:p>
    <w:p w14:paraId="7B512D86" w14:textId="4AF26E30" w:rsidR="00BA45E1" w:rsidRPr="000559A2" w:rsidRDefault="00BA45E1" w:rsidP="000559A2">
      <w:pPr>
        <w:pStyle w:val="4sltext"/>
        <w:numPr>
          <w:ilvl w:val="1"/>
          <w:numId w:val="2"/>
        </w:numPr>
        <w:ind w:left="567" w:hanging="567"/>
        <w:rPr>
          <w:rFonts w:cs="Arial"/>
          <w:sz w:val="20"/>
          <w:szCs w:val="20"/>
        </w:rPr>
      </w:pPr>
      <w:r w:rsidRPr="000559A2">
        <w:rPr>
          <w:rFonts w:cs="Arial"/>
          <w:sz w:val="20"/>
          <w:szCs w:val="20"/>
        </w:rPr>
        <w:t>Zhotovitel bere na vědomí, že zadavatel neposkytuje zálohy.</w:t>
      </w:r>
    </w:p>
    <w:p w14:paraId="2387B3C3" w14:textId="19A426C2" w:rsidR="00360837" w:rsidRPr="003632B0" w:rsidRDefault="00360837" w:rsidP="006D64E0">
      <w:pPr>
        <w:pStyle w:val="4sltext"/>
        <w:numPr>
          <w:ilvl w:val="1"/>
          <w:numId w:val="2"/>
        </w:numPr>
        <w:ind w:left="567" w:hanging="567"/>
        <w:rPr>
          <w:rFonts w:cs="Arial"/>
          <w:sz w:val="20"/>
          <w:szCs w:val="20"/>
        </w:rPr>
      </w:pPr>
      <w:r w:rsidRPr="003632B0">
        <w:rPr>
          <w:rFonts w:cs="Arial"/>
          <w:sz w:val="20"/>
          <w:szCs w:val="20"/>
        </w:rPr>
        <w:t xml:space="preserve">Zhotoviteli vzniká nárok na </w:t>
      </w:r>
      <w:r w:rsidR="004424AA">
        <w:rPr>
          <w:rFonts w:cs="Arial"/>
          <w:sz w:val="20"/>
          <w:szCs w:val="20"/>
        </w:rPr>
        <w:t>8</w:t>
      </w:r>
      <w:r w:rsidR="009F0898">
        <w:rPr>
          <w:rFonts w:cs="Arial"/>
          <w:sz w:val="20"/>
          <w:szCs w:val="20"/>
        </w:rPr>
        <w:t>0% z C</w:t>
      </w:r>
      <w:r w:rsidRPr="003632B0">
        <w:rPr>
          <w:rFonts w:cs="Arial"/>
          <w:sz w:val="20"/>
          <w:szCs w:val="20"/>
        </w:rPr>
        <w:t>en</w:t>
      </w:r>
      <w:r w:rsidR="009F0898">
        <w:rPr>
          <w:rFonts w:cs="Arial"/>
          <w:sz w:val="20"/>
          <w:szCs w:val="20"/>
        </w:rPr>
        <w:t>y</w:t>
      </w:r>
      <w:r w:rsidRPr="003632B0">
        <w:rPr>
          <w:rFonts w:cs="Arial"/>
          <w:sz w:val="20"/>
          <w:szCs w:val="20"/>
        </w:rPr>
        <w:t xml:space="preserve"> díla</w:t>
      </w:r>
      <w:r w:rsidR="009F0898">
        <w:rPr>
          <w:rFonts w:cs="Arial"/>
          <w:sz w:val="20"/>
          <w:szCs w:val="20"/>
        </w:rPr>
        <w:t xml:space="preserve"> (cena je </w:t>
      </w:r>
      <w:r w:rsidRPr="003632B0">
        <w:rPr>
          <w:rFonts w:cs="Arial"/>
          <w:sz w:val="20"/>
          <w:szCs w:val="20"/>
        </w:rPr>
        <w:t>ponížen</w:t>
      </w:r>
      <w:r w:rsidR="009F0898">
        <w:rPr>
          <w:rFonts w:cs="Arial"/>
          <w:sz w:val="20"/>
          <w:szCs w:val="20"/>
        </w:rPr>
        <w:t>á</w:t>
      </w:r>
      <w:r w:rsidRPr="003632B0">
        <w:rPr>
          <w:rFonts w:cs="Arial"/>
          <w:sz w:val="20"/>
          <w:szCs w:val="20"/>
        </w:rPr>
        <w:t xml:space="preserve"> o sjednanou pozastávku</w:t>
      </w:r>
      <w:r w:rsidR="009F0898">
        <w:rPr>
          <w:rFonts w:cs="Arial"/>
          <w:sz w:val="20"/>
          <w:szCs w:val="20"/>
        </w:rPr>
        <w:t>)</w:t>
      </w:r>
      <w:r w:rsidRPr="003632B0">
        <w:rPr>
          <w:rFonts w:cs="Arial"/>
          <w:sz w:val="20"/>
          <w:szCs w:val="20"/>
        </w:rPr>
        <w:t>, jakož i nárok Cen</w:t>
      </w:r>
      <w:r w:rsidR="005A450F">
        <w:rPr>
          <w:rFonts w:cs="Arial"/>
          <w:sz w:val="20"/>
          <w:szCs w:val="20"/>
        </w:rPr>
        <w:t>u</w:t>
      </w:r>
      <w:r w:rsidRPr="003632B0">
        <w:rPr>
          <w:rFonts w:cs="Arial"/>
          <w:sz w:val="20"/>
          <w:szCs w:val="20"/>
        </w:rPr>
        <w:t xml:space="preserve"> díla fakturovat, okamžikem dokončení a </w:t>
      </w:r>
      <w:r w:rsidRPr="005A14BB">
        <w:rPr>
          <w:rFonts w:cs="Arial"/>
          <w:sz w:val="20"/>
          <w:szCs w:val="20"/>
        </w:rPr>
        <w:t>předání Díla objednateli</w:t>
      </w:r>
      <w:r w:rsidR="00AA0B34">
        <w:rPr>
          <w:rFonts w:cs="Arial"/>
          <w:sz w:val="20"/>
          <w:szCs w:val="20"/>
        </w:rPr>
        <w:t xml:space="preserve"> na základě předávacího protokolu podepsaného oběma smluvními stranami</w:t>
      </w:r>
      <w:r w:rsidRPr="003632B0">
        <w:rPr>
          <w:rFonts w:cs="Arial"/>
          <w:sz w:val="20"/>
          <w:szCs w:val="20"/>
        </w:rPr>
        <w:t>.</w:t>
      </w:r>
      <w:r>
        <w:rPr>
          <w:rFonts w:cs="Arial"/>
          <w:sz w:val="20"/>
          <w:szCs w:val="20"/>
        </w:rPr>
        <w:t xml:space="preserve"> Případné předávání </w:t>
      </w:r>
      <w:r w:rsidR="007905D5">
        <w:rPr>
          <w:rFonts w:cs="Arial"/>
          <w:sz w:val="20"/>
          <w:szCs w:val="20"/>
        </w:rPr>
        <w:t>d</w:t>
      </w:r>
      <w:r>
        <w:rPr>
          <w:rFonts w:cs="Arial"/>
          <w:sz w:val="20"/>
          <w:szCs w:val="20"/>
        </w:rPr>
        <w:t xml:space="preserve">íla po částech nemá vliv na dohodnutou splatnost Ceny díla. </w:t>
      </w:r>
      <w:r w:rsidRPr="003632B0">
        <w:rPr>
          <w:rFonts w:cs="Arial"/>
          <w:sz w:val="20"/>
          <w:szCs w:val="20"/>
        </w:rPr>
        <w:t>Přílohou faktury musí být kopie</w:t>
      </w:r>
      <w:r w:rsidR="009F0898">
        <w:rPr>
          <w:rFonts w:cs="Arial"/>
          <w:sz w:val="20"/>
          <w:szCs w:val="20"/>
        </w:rPr>
        <w:t xml:space="preserve"> tohoto</w:t>
      </w:r>
      <w:r w:rsidRPr="003632B0">
        <w:rPr>
          <w:rFonts w:cs="Arial"/>
          <w:sz w:val="20"/>
          <w:szCs w:val="20"/>
        </w:rPr>
        <w:t xml:space="preserve"> předávacího protokolu.</w:t>
      </w:r>
    </w:p>
    <w:p w14:paraId="28080F0A" w14:textId="253E7DAF" w:rsidR="00360837" w:rsidRPr="00D065B4" w:rsidRDefault="00360837" w:rsidP="00A13F5B">
      <w:pPr>
        <w:pStyle w:val="4sltext"/>
        <w:numPr>
          <w:ilvl w:val="1"/>
          <w:numId w:val="2"/>
        </w:numPr>
        <w:ind w:left="567" w:hanging="567"/>
      </w:pPr>
      <w:r w:rsidRPr="00360837">
        <w:rPr>
          <w:rFonts w:cs="Arial"/>
          <w:sz w:val="20"/>
          <w:szCs w:val="20"/>
        </w:rPr>
        <w:t xml:space="preserve">Smluvní strany se dohodly na pozastávce ve výši </w:t>
      </w:r>
      <w:r w:rsidR="004424AA">
        <w:rPr>
          <w:rFonts w:cs="Arial"/>
          <w:sz w:val="20"/>
          <w:szCs w:val="20"/>
        </w:rPr>
        <w:t>2</w:t>
      </w:r>
      <w:r w:rsidRPr="00360837">
        <w:rPr>
          <w:rFonts w:cs="Arial"/>
          <w:sz w:val="20"/>
          <w:szCs w:val="20"/>
        </w:rPr>
        <w:t>0% z Ceny díla. Zhotoviteli vzniká nárok na pozastávku, jakož i nárok pozastávku fakturovat</w:t>
      </w:r>
      <w:r w:rsidR="0095261D">
        <w:rPr>
          <w:rFonts w:cs="Arial"/>
          <w:sz w:val="20"/>
          <w:szCs w:val="20"/>
        </w:rPr>
        <w:t xml:space="preserve"> po</w:t>
      </w:r>
      <w:r w:rsidR="005E5372">
        <w:rPr>
          <w:rFonts w:cs="Arial"/>
          <w:sz w:val="20"/>
          <w:szCs w:val="20"/>
        </w:rPr>
        <w:t xml:space="preserve"> odstranění všech vad a nedodělků a </w:t>
      </w:r>
      <w:r w:rsidR="002A3B46">
        <w:rPr>
          <w:rFonts w:cs="Arial"/>
          <w:sz w:val="20"/>
          <w:szCs w:val="20"/>
        </w:rPr>
        <w:t xml:space="preserve">po </w:t>
      </w:r>
      <w:r w:rsidR="0095261D">
        <w:rPr>
          <w:rFonts w:cs="Arial"/>
          <w:sz w:val="20"/>
          <w:szCs w:val="20"/>
        </w:rPr>
        <w:t xml:space="preserve">prokázání </w:t>
      </w:r>
      <w:r w:rsidR="004C14C6">
        <w:rPr>
          <w:rFonts w:cs="Arial"/>
          <w:sz w:val="20"/>
          <w:szCs w:val="20"/>
        </w:rPr>
        <w:t xml:space="preserve">plné funkčnosti díla v rámci </w:t>
      </w:r>
      <w:r w:rsidR="004F2A13">
        <w:rPr>
          <w:rFonts w:cs="Arial"/>
          <w:sz w:val="20"/>
          <w:szCs w:val="20"/>
        </w:rPr>
        <w:t>ověřovacího provozu</w:t>
      </w:r>
      <w:r w:rsidR="00744B10">
        <w:rPr>
          <w:rFonts w:cs="Arial"/>
          <w:sz w:val="20"/>
          <w:szCs w:val="20"/>
        </w:rPr>
        <w:t>.</w:t>
      </w:r>
      <w:r w:rsidR="00D065B4">
        <w:rPr>
          <w:rFonts w:cs="Arial"/>
          <w:sz w:val="20"/>
          <w:szCs w:val="20"/>
        </w:rPr>
        <w:t xml:space="preserve"> </w:t>
      </w:r>
      <w:r w:rsidR="00E33766">
        <w:rPr>
          <w:rFonts w:cs="Arial"/>
          <w:sz w:val="20"/>
          <w:szCs w:val="20"/>
        </w:rPr>
        <w:t xml:space="preserve">Přílohou faktury </w:t>
      </w:r>
      <w:r w:rsidR="007B21EF">
        <w:rPr>
          <w:rFonts w:cs="Arial"/>
          <w:sz w:val="20"/>
          <w:szCs w:val="20"/>
        </w:rPr>
        <w:t>musí být</w:t>
      </w:r>
      <w:r w:rsidR="000A37A2">
        <w:rPr>
          <w:rFonts w:cs="Arial"/>
          <w:sz w:val="20"/>
          <w:szCs w:val="20"/>
        </w:rPr>
        <w:t xml:space="preserve"> </w:t>
      </w:r>
      <w:r w:rsidR="00744B10">
        <w:rPr>
          <w:rFonts w:cs="Arial"/>
          <w:sz w:val="20"/>
          <w:szCs w:val="20"/>
        </w:rPr>
        <w:t>protoko</w:t>
      </w:r>
      <w:r w:rsidR="000A37A2">
        <w:rPr>
          <w:rFonts w:cs="Arial"/>
          <w:sz w:val="20"/>
          <w:szCs w:val="20"/>
        </w:rPr>
        <w:t>l</w:t>
      </w:r>
      <w:r w:rsidR="00EB7A53">
        <w:rPr>
          <w:rFonts w:cs="Arial"/>
          <w:sz w:val="20"/>
          <w:szCs w:val="20"/>
        </w:rPr>
        <w:t xml:space="preserve"> o odstranění vad a nedodělků a </w:t>
      </w:r>
      <w:r w:rsidR="00775447" w:rsidRPr="00D065B4">
        <w:rPr>
          <w:sz w:val="20"/>
          <w:szCs w:val="22"/>
        </w:rPr>
        <w:t>protokol</w:t>
      </w:r>
      <w:r w:rsidR="007B21EF" w:rsidRPr="00D065B4">
        <w:rPr>
          <w:sz w:val="20"/>
          <w:szCs w:val="22"/>
        </w:rPr>
        <w:t xml:space="preserve"> </w:t>
      </w:r>
      <w:r w:rsidR="00775447" w:rsidRPr="00D065B4">
        <w:rPr>
          <w:sz w:val="20"/>
          <w:szCs w:val="22"/>
        </w:rPr>
        <w:t>o dokončení ověřovacího provozu</w:t>
      </w:r>
      <w:r w:rsidR="00EB7A53">
        <w:rPr>
          <w:sz w:val="20"/>
          <w:szCs w:val="22"/>
        </w:rPr>
        <w:t>.</w:t>
      </w:r>
      <w:r w:rsidR="00775447" w:rsidRPr="00D065B4">
        <w:rPr>
          <w:sz w:val="20"/>
          <w:szCs w:val="22"/>
        </w:rPr>
        <w:t xml:space="preserve"> </w:t>
      </w:r>
    </w:p>
    <w:p w14:paraId="1D322E40" w14:textId="0103A4F5" w:rsidR="008120F5" w:rsidRDefault="008120F5" w:rsidP="006D64E0">
      <w:pPr>
        <w:pStyle w:val="4sltext"/>
        <w:numPr>
          <w:ilvl w:val="1"/>
          <w:numId w:val="2"/>
        </w:numPr>
        <w:ind w:left="567" w:hanging="567"/>
        <w:rPr>
          <w:rFonts w:cs="Arial"/>
          <w:sz w:val="20"/>
          <w:szCs w:val="20"/>
        </w:rPr>
      </w:pPr>
      <w:r w:rsidRPr="00927565">
        <w:rPr>
          <w:sz w:val="20"/>
          <w:szCs w:val="20"/>
        </w:rPr>
        <w:t>Na faktuře musí být uveden odkaz, že se platba vztahuje k registračnímu číslu projektu, jinak není možné fakturu uhradit</w:t>
      </w:r>
      <w:r w:rsidR="00211962">
        <w:rPr>
          <w:sz w:val="20"/>
          <w:szCs w:val="20"/>
        </w:rPr>
        <w:t xml:space="preserve">. </w:t>
      </w:r>
    </w:p>
    <w:p w14:paraId="0E3C2FA7" w14:textId="1D2A1800"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Podkladem pro zaplacení sjednané ceny za předmět plnění objednaný zadavatelem na základě a v souladu se smlouvou je daňový doklad - faktura, kterou vystaví </w:t>
      </w:r>
      <w:r w:rsidR="009F0898">
        <w:rPr>
          <w:rFonts w:cs="Arial"/>
          <w:sz w:val="20"/>
          <w:szCs w:val="20"/>
        </w:rPr>
        <w:t>Zhotovitel</w:t>
      </w:r>
      <w:r w:rsidRPr="00F04B3A">
        <w:rPr>
          <w:rFonts w:cs="Arial"/>
          <w:sz w:val="20"/>
          <w:szCs w:val="20"/>
        </w:rPr>
        <w:t xml:space="preserve">. </w:t>
      </w:r>
    </w:p>
    <w:p w14:paraId="35FCE366" w14:textId="59CBFE20" w:rsidR="00F04B3A" w:rsidRPr="005A14BB" w:rsidRDefault="00762379" w:rsidP="000559A2">
      <w:pPr>
        <w:pStyle w:val="4sltext"/>
        <w:numPr>
          <w:ilvl w:val="1"/>
          <w:numId w:val="2"/>
        </w:numPr>
        <w:ind w:left="567" w:hanging="567"/>
        <w:rPr>
          <w:rFonts w:cs="Arial"/>
          <w:sz w:val="20"/>
          <w:szCs w:val="20"/>
        </w:rPr>
      </w:pPr>
      <w:r>
        <w:rPr>
          <w:rFonts w:cs="Arial"/>
          <w:sz w:val="20"/>
          <w:szCs w:val="20"/>
        </w:rPr>
        <w:t xml:space="preserve">Objednatel </w:t>
      </w:r>
      <w:r w:rsidR="00F04B3A" w:rsidRPr="00F04B3A">
        <w:rPr>
          <w:rFonts w:cs="Arial"/>
          <w:sz w:val="20"/>
          <w:szCs w:val="20"/>
        </w:rPr>
        <w:t xml:space="preserve">bude hradit platbu za předmět plnění </w:t>
      </w:r>
      <w:r>
        <w:rPr>
          <w:rFonts w:cs="Arial"/>
          <w:sz w:val="20"/>
          <w:szCs w:val="20"/>
        </w:rPr>
        <w:t xml:space="preserve">zhotovitele </w:t>
      </w:r>
      <w:r w:rsidR="00F04B3A" w:rsidRPr="00F04B3A">
        <w:rPr>
          <w:rFonts w:cs="Arial"/>
          <w:sz w:val="20"/>
          <w:szCs w:val="20"/>
        </w:rPr>
        <w:t xml:space="preserve">bezhotovostním převodem na účet </w:t>
      </w:r>
      <w:r>
        <w:rPr>
          <w:rFonts w:cs="Arial"/>
          <w:sz w:val="20"/>
          <w:szCs w:val="20"/>
        </w:rPr>
        <w:t xml:space="preserve">zhotovitele </w:t>
      </w:r>
      <w:r w:rsidR="00F04B3A" w:rsidRPr="00F04B3A">
        <w:rPr>
          <w:rFonts w:cs="Arial"/>
          <w:sz w:val="20"/>
          <w:szCs w:val="20"/>
        </w:rPr>
        <w:t xml:space="preserve">uvedený v záhlaví smlouvy. </w:t>
      </w:r>
      <w:r>
        <w:rPr>
          <w:rFonts w:cs="Arial"/>
          <w:sz w:val="20"/>
          <w:szCs w:val="20"/>
        </w:rPr>
        <w:t>Zhotovitel</w:t>
      </w:r>
      <w:r w:rsidR="00F04B3A" w:rsidRPr="00F04B3A">
        <w:rPr>
          <w:rFonts w:cs="Arial"/>
          <w:sz w:val="20"/>
          <w:szCs w:val="20"/>
        </w:rPr>
        <w:t xml:space="preserve"> je pro provádění úhrad dle smlouvy povinen určit účet v peněžním ústavu v České republice. V případě, že bude mít </w:t>
      </w:r>
      <w:r>
        <w:rPr>
          <w:rFonts w:cs="Arial"/>
          <w:sz w:val="20"/>
          <w:szCs w:val="20"/>
        </w:rPr>
        <w:t xml:space="preserve">zhotovitel </w:t>
      </w:r>
      <w:r w:rsidR="00F04B3A" w:rsidRPr="00F04B3A">
        <w:rPr>
          <w:rFonts w:cs="Arial"/>
          <w:sz w:val="20"/>
          <w:szCs w:val="20"/>
        </w:rPr>
        <w:t xml:space="preserve">zájem změnit číslo účtu během relevantní doby, lze tak učinit pouze na základě dohody stran písemným dodatkem </w:t>
      </w:r>
      <w:r w:rsidR="00F04B3A" w:rsidRPr="005A14BB">
        <w:rPr>
          <w:rFonts w:cs="Arial"/>
          <w:sz w:val="20"/>
          <w:szCs w:val="20"/>
        </w:rPr>
        <w:t>ke smlouvě.</w:t>
      </w:r>
    </w:p>
    <w:p w14:paraId="236CC341" w14:textId="4B9E5345" w:rsidR="00E65388" w:rsidRPr="00F04B3A" w:rsidRDefault="00E65388" w:rsidP="00E65388">
      <w:pPr>
        <w:pStyle w:val="4sltext"/>
        <w:numPr>
          <w:ilvl w:val="1"/>
          <w:numId w:val="2"/>
        </w:numPr>
        <w:ind w:left="567" w:hanging="567"/>
        <w:rPr>
          <w:rFonts w:cs="Arial"/>
          <w:sz w:val="20"/>
          <w:szCs w:val="20"/>
        </w:rPr>
      </w:pPr>
      <w:r w:rsidRPr="00F04B3A">
        <w:rPr>
          <w:rFonts w:cs="Arial"/>
          <w:sz w:val="20"/>
          <w:szCs w:val="20"/>
        </w:rPr>
        <w:t xml:space="preserve">Faktura - daňový doklad vystavený </w:t>
      </w:r>
      <w:r>
        <w:rPr>
          <w:rFonts w:cs="Arial"/>
          <w:sz w:val="20"/>
          <w:szCs w:val="20"/>
        </w:rPr>
        <w:t xml:space="preserve">zhotovitelem </w:t>
      </w:r>
      <w:r w:rsidRPr="00F04B3A">
        <w:rPr>
          <w:rFonts w:cs="Arial"/>
          <w:sz w:val="20"/>
          <w:szCs w:val="20"/>
        </w:rPr>
        <w:t xml:space="preserve">dle smlouvy bude mít splatnost 30 dní ode dne prokazatelného doručení faktury (daňového dokladu) </w:t>
      </w:r>
      <w:r>
        <w:rPr>
          <w:rFonts w:cs="Arial"/>
          <w:sz w:val="20"/>
          <w:szCs w:val="20"/>
        </w:rPr>
        <w:t xml:space="preserve">objednateli </w:t>
      </w:r>
      <w:r w:rsidRPr="00F04B3A">
        <w:rPr>
          <w:rFonts w:cs="Arial"/>
          <w:sz w:val="20"/>
          <w:szCs w:val="20"/>
        </w:rPr>
        <w:t xml:space="preserve">na fakturační adresu </w:t>
      </w:r>
      <w:r>
        <w:rPr>
          <w:rFonts w:cs="Arial"/>
          <w:sz w:val="20"/>
          <w:szCs w:val="20"/>
        </w:rPr>
        <w:t>objednatele</w:t>
      </w:r>
      <w:r w:rsidRPr="00F04B3A">
        <w:rPr>
          <w:rFonts w:cs="Arial"/>
          <w:sz w:val="20"/>
          <w:szCs w:val="20"/>
        </w:rPr>
        <w:t xml:space="preserve">. Faktura bude obsahovat náležitosti daňového a účetního dokladu dle platné legislativy, číslo objednávky, ke které se bude vztahovat, </w:t>
      </w:r>
      <w:r w:rsidR="00174375">
        <w:rPr>
          <w:rFonts w:cs="Arial"/>
          <w:sz w:val="20"/>
          <w:szCs w:val="20"/>
        </w:rPr>
        <w:t xml:space="preserve">registrační číslo projektu: </w:t>
      </w:r>
      <w:r w:rsidR="00174375" w:rsidRPr="00174375">
        <w:rPr>
          <w:rFonts w:cs="Arial"/>
          <w:sz w:val="20"/>
          <w:szCs w:val="20"/>
        </w:rPr>
        <w:t>7221200147</w:t>
      </w:r>
      <w:r w:rsidR="00174375">
        <w:rPr>
          <w:rFonts w:cs="Arial"/>
          <w:sz w:val="20"/>
          <w:szCs w:val="20"/>
        </w:rPr>
        <w:t xml:space="preserve">, </w:t>
      </w:r>
      <w:r w:rsidRPr="00F04B3A">
        <w:rPr>
          <w:rFonts w:cs="Arial"/>
          <w:sz w:val="20"/>
          <w:szCs w:val="20"/>
        </w:rPr>
        <w:t xml:space="preserve">a další náležitosti dle této smlouvy, včetně požadovaných příloh. Součástí faktury musí být též </w:t>
      </w:r>
      <w:r>
        <w:rPr>
          <w:rFonts w:cs="Arial"/>
          <w:sz w:val="20"/>
          <w:szCs w:val="20"/>
        </w:rPr>
        <w:t>předávací protokol</w:t>
      </w:r>
      <w:r w:rsidRPr="00F04B3A">
        <w:rPr>
          <w:rFonts w:cs="Arial"/>
          <w:sz w:val="20"/>
          <w:szCs w:val="20"/>
        </w:rPr>
        <w:t xml:space="preserve"> potvrzující skutečnost převzetí </w:t>
      </w:r>
      <w:r>
        <w:rPr>
          <w:rFonts w:cs="Arial"/>
          <w:sz w:val="20"/>
          <w:szCs w:val="20"/>
        </w:rPr>
        <w:t>díla</w:t>
      </w:r>
      <w:r w:rsidRPr="00F04B3A">
        <w:rPr>
          <w:rFonts w:cs="Arial"/>
          <w:sz w:val="20"/>
          <w:szCs w:val="20"/>
        </w:rPr>
        <w:t xml:space="preserve"> </w:t>
      </w:r>
      <w:r>
        <w:rPr>
          <w:rFonts w:cs="Arial"/>
          <w:sz w:val="20"/>
          <w:szCs w:val="20"/>
        </w:rPr>
        <w:t xml:space="preserve">objednatelem </w:t>
      </w:r>
      <w:r w:rsidRPr="00F04B3A">
        <w:rPr>
          <w:rFonts w:cs="Arial"/>
          <w:sz w:val="20"/>
          <w:szCs w:val="20"/>
        </w:rPr>
        <w:t>a další přílohy vyplývající ze smlouvy.</w:t>
      </w:r>
    </w:p>
    <w:p w14:paraId="495499AC" w14:textId="051DBE53" w:rsidR="00E65388" w:rsidRPr="00E65388" w:rsidRDefault="00E65388" w:rsidP="00BC3ACA">
      <w:pPr>
        <w:pStyle w:val="02-ODST-2"/>
        <w:numPr>
          <w:ilvl w:val="0"/>
          <w:numId w:val="0"/>
        </w:numPr>
        <w:ind w:left="720"/>
      </w:pPr>
      <w:bookmarkStart w:id="23" w:name="_Hlk127271933"/>
    </w:p>
    <w:p w14:paraId="65DAE370" w14:textId="12AB1BC2" w:rsidR="00DC72E1" w:rsidRPr="009328FD" w:rsidRDefault="00DC72E1" w:rsidP="00BC3ACA">
      <w:pPr>
        <w:pStyle w:val="02-ODST-2"/>
        <w:numPr>
          <w:ilvl w:val="1"/>
          <w:numId w:val="2"/>
        </w:numPr>
        <w:ind w:left="567" w:hanging="567"/>
      </w:pPr>
      <w: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 jinou sankci a objednatel není v prodlení se zaplacením fakturované částky. Lhůta splatnosti v délce 30 dnů počíná běžet znovu až ode dne doručení bezvadné faktury objednateli na fakturační adresu Objednatele</w:t>
      </w:r>
      <w:bookmarkEnd w:id="23"/>
      <w:r>
        <w:t xml:space="preserve">. </w:t>
      </w:r>
      <w:r w:rsidRPr="009328FD">
        <w:t xml:space="preserve">   </w:t>
      </w:r>
    </w:p>
    <w:p w14:paraId="6079AB10" w14:textId="77777777" w:rsidR="00DC72E1" w:rsidRPr="00F04B3A" w:rsidRDefault="00DC72E1" w:rsidP="00BC3ACA">
      <w:pPr>
        <w:pStyle w:val="4sltext"/>
        <w:ind w:left="567" w:firstLine="0"/>
        <w:rPr>
          <w:rFonts w:cs="Arial"/>
          <w:sz w:val="20"/>
          <w:szCs w:val="20"/>
        </w:rPr>
      </w:pPr>
    </w:p>
    <w:p w14:paraId="2F335FBC" w14:textId="0349C16C" w:rsidR="00B160A2" w:rsidRDefault="00F04B3A" w:rsidP="000559A2">
      <w:pPr>
        <w:pStyle w:val="4sltext"/>
        <w:numPr>
          <w:ilvl w:val="1"/>
          <w:numId w:val="2"/>
        </w:numPr>
        <w:ind w:left="567" w:hanging="567"/>
        <w:rPr>
          <w:rFonts w:cs="Arial"/>
          <w:sz w:val="20"/>
          <w:szCs w:val="20"/>
        </w:rPr>
      </w:pPr>
      <w:r w:rsidRPr="00F04B3A">
        <w:rPr>
          <w:rFonts w:cs="Arial"/>
          <w:sz w:val="20"/>
          <w:szCs w:val="20"/>
        </w:rPr>
        <w:t xml:space="preserve">Závazek úhrady faktury (daňového dokladu) </w:t>
      </w:r>
      <w:r w:rsidR="005B484F">
        <w:rPr>
          <w:rFonts w:cs="Arial"/>
          <w:sz w:val="20"/>
          <w:szCs w:val="20"/>
        </w:rPr>
        <w:t xml:space="preserve">objednatelem </w:t>
      </w:r>
      <w:r w:rsidRPr="00F04B3A">
        <w:rPr>
          <w:rFonts w:cs="Arial"/>
          <w:sz w:val="20"/>
          <w:szCs w:val="20"/>
        </w:rPr>
        <w:t xml:space="preserve">se považuje za splněný dnem odepsání fakturované částky z účtu </w:t>
      </w:r>
      <w:r w:rsidR="005B484F">
        <w:rPr>
          <w:rFonts w:cs="Arial"/>
          <w:sz w:val="20"/>
          <w:szCs w:val="20"/>
        </w:rPr>
        <w:t>objednatele</w:t>
      </w:r>
      <w:r w:rsidRPr="00F04B3A">
        <w:rPr>
          <w:rFonts w:cs="Arial"/>
          <w:sz w:val="20"/>
          <w:szCs w:val="20"/>
        </w:rPr>
        <w:t xml:space="preserve"> ve prospěch účtu </w:t>
      </w:r>
      <w:r w:rsidR="005B484F">
        <w:rPr>
          <w:rFonts w:cs="Arial"/>
          <w:sz w:val="20"/>
          <w:szCs w:val="20"/>
        </w:rPr>
        <w:t xml:space="preserve">zhotovitele </w:t>
      </w:r>
      <w:r w:rsidRPr="00F04B3A">
        <w:rPr>
          <w:rFonts w:cs="Arial"/>
          <w:sz w:val="20"/>
          <w:szCs w:val="20"/>
        </w:rPr>
        <w:t xml:space="preserve">uvedeného shodně v záhlaví smlouvy a na faktuře </w:t>
      </w:r>
      <w:r w:rsidR="005B484F">
        <w:rPr>
          <w:rFonts w:cs="Arial"/>
          <w:sz w:val="20"/>
          <w:szCs w:val="20"/>
        </w:rPr>
        <w:t>zhotovitelem</w:t>
      </w:r>
      <w:r w:rsidRPr="00F04B3A">
        <w:rPr>
          <w:rFonts w:cs="Arial"/>
          <w:sz w:val="20"/>
          <w:szCs w:val="20"/>
        </w:rPr>
        <w:t xml:space="preserve"> vystavené.</w:t>
      </w:r>
    </w:p>
    <w:p w14:paraId="49FB897F" w14:textId="3F8E0628" w:rsidR="00F04B3A" w:rsidRPr="00B160A2" w:rsidRDefault="00CD5C2F" w:rsidP="000559A2">
      <w:pPr>
        <w:pStyle w:val="4sltext"/>
        <w:numPr>
          <w:ilvl w:val="1"/>
          <w:numId w:val="2"/>
        </w:numPr>
        <w:ind w:left="567" w:hanging="567"/>
        <w:rPr>
          <w:rFonts w:cs="Arial"/>
          <w:sz w:val="20"/>
          <w:szCs w:val="20"/>
        </w:rPr>
      </w:pPr>
      <w:r w:rsidRPr="00B160A2">
        <w:rPr>
          <w:rFonts w:cs="Arial"/>
          <w:sz w:val="20"/>
          <w:szCs w:val="20"/>
        </w:rPr>
        <w:t>Zhotovitel</w:t>
      </w:r>
      <w:r w:rsidR="00F04B3A" w:rsidRPr="00B160A2">
        <w:rPr>
          <w:rFonts w:cs="Arial"/>
          <w:sz w:val="20"/>
          <w:szCs w:val="20"/>
        </w:rPr>
        <w:t xml:space="preserve"> splní svou povinnost vy</w:t>
      </w:r>
      <w:r w:rsidRPr="00B160A2">
        <w:rPr>
          <w:rFonts w:cs="Arial"/>
          <w:sz w:val="20"/>
          <w:szCs w:val="20"/>
        </w:rPr>
        <w:t>stavit a doručit daňový doklad objednateli</w:t>
      </w:r>
      <w:r w:rsidR="00F04B3A" w:rsidRPr="00B160A2">
        <w:rPr>
          <w:rFonts w:cs="Arial"/>
          <w:sz w:val="20"/>
          <w:szCs w:val="20"/>
        </w:rPr>
        <w:t xml:space="preserve">: </w:t>
      </w:r>
    </w:p>
    <w:p w14:paraId="51D6AB78" w14:textId="0F54485F"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V listinné podobě doručením </w:t>
      </w:r>
      <w:r w:rsidR="00A12399">
        <w:rPr>
          <w:rFonts w:cs="Arial"/>
          <w:sz w:val="20"/>
          <w:szCs w:val="20"/>
        </w:rPr>
        <w:t xml:space="preserve">objednateli na objednatelem </w:t>
      </w:r>
      <w:r w:rsidRPr="00F04B3A">
        <w:rPr>
          <w:rFonts w:cs="Arial"/>
          <w:sz w:val="20"/>
          <w:szCs w:val="20"/>
        </w:rPr>
        <w:t xml:space="preserve">písemně stanovenou fakturační adresu: </w:t>
      </w:r>
      <w:r w:rsidRPr="00D065B4">
        <w:rPr>
          <w:rFonts w:cs="Arial"/>
          <w:sz w:val="20"/>
          <w:szCs w:val="20"/>
        </w:rPr>
        <w:t>ČEPRO, a.s., FÚ, odbor účtárny, Hněvice 62, 411 08 Štětí</w:t>
      </w:r>
    </w:p>
    <w:p w14:paraId="337D0EBC" w14:textId="77777777"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V případě užití elektronické fakturace bude mezi stranami uzavřena samostatná dohoda o elektronické fakturaci </w:t>
      </w:r>
    </w:p>
    <w:p w14:paraId="6D5EA9D3" w14:textId="17EAD0F7" w:rsidR="0097029E" w:rsidRPr="00F61796" w:rsidRDefault="0097029E" w:rsidP="00F61796">
      <w:pPr>
        <w:pStyle w:val="4sltext"/>
        <w:numPr>
          <w:ilvl w:val="1"/>
          <w:numId w:val="2"/>
        </w:numPr>
        <w:ind w:left="567" w:hanging="567"/>
        <w:rPr>
          <w:rFonts w:cs="Arial"/>
          <w:sz w:val="20"/>
          <w:szCs w:val="20"/>
        </w:rPr>
      </w:pPr>
      <w:bookmarkStart w:id="24" w:name="_Ref352844977"/>
      <w:r w:rsidRPr="00F61796">
        <w:rPr>
          <w:rFonts w:cs="Arial"/>
          <w:sz w:val="20"/>
          <w:szCs w:val="20"/>
        </w:rPr>
        <w:t xml:space="preserve">Smluvní strany sjednávají, že v případech, kdy objednatel je, nebo může být ručitelem za odvedení daně z přidané hodnoty </w:t>
      </w:r>
      <w:r w:rsidR="003E6E0A" w:rsidRPr="00F61796">
        <w:rPr>
          <w:rFonts w:cs="Arial"/>
          <w:sz w:val="20"/>
          <w:szCs w:val="20"/>
        </w:rPr>
        <w:t xml:space="preserve">zhotovitelem </w:t>
      </w:r>
      <w:r w:rsidRPr="00F61796">
        <w:rPr>
          <w:rFonts w:cs="Arial"/>
          <w:sz w:val="20"/>
          <w:szCs w:val="20"/>
        </w:rPr>
        <w:t xml:space="preserve">z příslušného plnění, nebo pokud se jím objednatel stane nebo může stát v důsledku změny zákonné úpravy, je objednatel oprávněn uhradit na účet </w:t>
      </w:r>
      <w:r w:rsidR="003E6E0A" w:rsidRPr="00F61796">
        <w:rPr>
          <w:rFonts w:cs="Arial"/>
          <w:sz w:val="20"/>
          <w:szCs w:val="20"/>
        </w:rPr>
        <w:t xml:space="preserve">zhotovitele </w:t>
      </w:r>
      <w:r w:rsidRPr="00F61796">
        <w:rPr>
          <w:rFonts w:cs="Arial"/>
          <w:sz w:val="20"/>
          <w:szCs w:val="20"/>
        </w:rPr>
        <w:t xml:space="preserve">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3E6E0A" w:rsidRPr="00F61796">
        <w:rPr>
          <w:rFonts w:cs="Arial"/>
          <w:sz w:val="20"/>
          <w:szCs w:val="20"/>
        </w:rPr>
        <w:t xml:space="preserve">zhotoviteli </w:t>
      </w:r>
      <w:r w:rsidRPr="00F61796">
        <w:rPr>
          <w:rFonts w:cs="Arial"/>
          <w:sz w:val="20"/>
          <w:szCs w:val="20"/>
        </w:rPr>
        <w:t xml:space="preserve">jako poskytovateli zdanitelného plnění uhradit v souladu s příslušnými ustanoveními zákona o DPH (tj. zejména dle ustanovení §§ 109, 109a, event. dalších) přímo na příslušný účet správce daně </w:t>
      </w:r>
      <w:r w:rsidR="00D5282A" w:rsidRPr="00F61796">
        <w:rPr>
          <w:rFonts w:cs="Arial"/>
          <w:sz w:val="20"/>
          <w:szCs w:val="20"/>
        </w:rPr>
        <w:t xml:space="preserve">zhotovitele </w:t>
      </w:r>
      <w:r w:rsidRPr="00F61796">
        <w:rPr>
          <w:rFonts w:cs="Arial"/>
          <w:sz w:val="20"/>
          <w:szCs w:val="20"/>
        </w:rPr>
        <w:t xml:space="preserve"> jako poskytovatele zdanitelného plnění s údaji potřebnými pro identifikaci platby dle příslušných ustanovení zákona o DPH. Úhradou daně z přidané hodnoty na účet správce daně </w:t>
      </w:r>
      <w:r w:rsidR="00D5282A" w:rsidRPr="00F61796">
        <w:rPr>
          <w:rFonts w:cs="Arial"/>
          <w:sz w:val="20"/>
          <w:szCs w:val="20"/>
        </w:rPr>
        <w:t xml:space="preserve">zhotovitele </w:t>
      </w:r>
      <w:r w:rsidRPr="00F61796">
        <w:rPr>
          <w:rFonts w:cs="Arial"/>
          <w:sz w:val="20"/>
          <w:szCs w:val="20"/>
        </w:rPr>
        <w:t xml:space="preserve">tak bude splněn </w:t>
      </w:r>
      <w:r w:rsidRPr="00F61796">
        <w:rPr>
          <w:rFonts w:cs="Arial"/>
          <w:sz w:val="20"/>
          <w:szCs w:val="20"/>
        </w:rPr>
        <w:lastRenderedPageBreak/>
        <w:t xml:space="preserve">závazek objednatele vůči </w:t>
      </w:r>
      <w:r w:rsidR="00D5282A" w:rsidRPr="00F61796">
        <w:rPr>
          <w:rFonts w:cs="Arial"/>
          <w:sz w:val="20"/>
          <w:szCs w:val="20"/>
        </w:rPr>
        <w:t xml:space="preserve">zhotoviteli </w:t>
      </w:r>
      <w:r w:rsidRPr="00F61796">
        <w:rPr>
          <w:rFonts w:cs="Arial"/>
          <w:sz w:val="20"/>
          <w:szCs w:val="20"/>
        </w:rPr>
        <w:t xml:space="preserve">zaplatit cenu plnění v částce uhrazené na účet správce daně </w:t>
      </w:r>
      <w:r w:rsidR="00D5282A" w:rsidRPr="00F61796">
        <w:rPr>
          <w:rFonts w:cs="Arial"/>
          <w:sz w:val="20"/>
          <w:szCs w:val="20"/>
        </w:rPr>
        <w:t xml:space="preserve">zhotovitele. </w:t>
      </w:r>
      <w:bookmarkEnd w:id="24"/>
    </w:p>
    <w:p w14:paraId="3397D0D6" w14:textId="06798A32"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O postupu </w:t>
      </w:r>
      <w:r w:rsidR="00FB50D8">
        <w:rPr>
          <w:rFonts w:cs="Arial"/>
          <w:sz w:val="20"/>
          <w:szCs w:val="20"/>
        </w:rPr>
        <w:t xml:space="preserve">objednatele </w:t>
      </w:r>
      <w:r w:rsidRPr="00F04B3A">
        <w:rPr>
          <w:rFonts w:cs="Arial"/>
          <w:sz w:val="20"/>
          <w:szCs w:val="20"/>
        </w:rPr>
        <w:t xml:space="preserve">dle </w:t>
      </w:r>
      <w:r w:rsidR="00A543E7">
        <w:rPr>
          <w:rFonts w:cs="Arial"/>
          <w:sz w:val="20"/>
          <w:szCs w:val="20"/>
        </w:rPr>
        <w:t xml:space="preserve">odstavce </w:t>
      </w:r>
      <w:r w:rsidR="00FF136F">
        <w:rPr>
          <w:rFonts w:cs="Arial"/>
          <w:sz w:val="20"/>
          <w:szCs w:val="20"/>
        </w:rPr>
        <w:t xml:space="preserve">5.14. </w:t>
      </w:r>
      <w:r w:rsidRPr="00F04B3A">
        <w:rPr>
          <w:rFonts w:cs="Arial"/>
          <w:sz w:val="20"/>
          <w:szCs w:val="20"/>
        </w:rPr>
        <w:t xml:space="preserve">výše bude </w:t>
      </w:r>
      <w:r w:rsidR="00FB50D8">
        <w:rPr>
          <w:rFonts w:cs="Arial"/>
          <w:sz w:val="20"/>
          <w:szCs w:val="20"/>
        </w:rPr>
        <w:t xml:space="preserve">objednatel </w:t>
      </w:r>
      <w:r w:rsidRPr="00F04B3A">
        <w:rPr>
          <w:rFonts w:cs="Arial"/>
          <w:sz w:val="20"/>
          <w:szCs w:val="20"/>
        </w:rPr>
        <w:t xml:space="preserve">písemně bez zbytečného odkladu informovat </w:t>
      </w:r>
      <w:r w:rsidR="00FB50D8">
        <w:rPr>
          <w:rFonts w:cs="Arial"/>
          <w:sz w:val="20"/>
          <w:szCs w:val="20"/>
        </w:rPr>
        <w:t xml:space="preserve">zhotovitele </w:t>
      </w:r>
      <w:r w:rsidRPr="00F04B3A">
        <w:rPr>
          <w:rFonts w:cs="Arial"/>
          <w:sz w:val="20"/>
          <w:szCs w:val="20"/>
        </w:rPr>
        <w:t xml:space="preserve">jako </w:t>
      </w:r>
      <w:r w:rsidR="00FF136F">
        <w:rPr>
          <w:rFonts w:cs="Arial"/>
          <w:sz w:val="20"/>
          <w:szCs w:val="20"/>
        </w:rPr>
        <w:t xml:space="preserve">poskytovatele </w:t>
      </w:r>
      <w:r w:rsidRPr="00F04B3A">
        <w:rPr>
          <w:rFonts w:cs="Arial"/>
          <w:sz w:val="20"/>
          <w:szCs w:val="20"/>
        </w:rPr>
        <w:t xml:space="preserve"> zdanitelného plnění, za nějž byla daň z přidané hodnoty takto odvedena.</w:t>
      </w:r>
    </w:p>
    <w:p w14:paraId="62337FED" w14:textId="746F9A03"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Uhrazení závazku učiněné způsobem uvedeným </w:t>
      </w:r>
      <w:r w:rsidR="00A543E7">
        <w:rPr>
          <w:rFonts w:cs="Arial"/>
          <w:sz w:val="20"/>
          <w:szCs w:val="20"/>
        </w:rPr>
        <w:t xml:space="preserve">v odstavci 5.14. </w:t>
      </w:r>
      <w:r w:rsidRPr="00F04B3A">
        <w:rPr>
          <w:rFonts w:cs="Arial"/>
          <w:sz w:val="20"/>
          <w:szCs w:val="20"/>
        </w:rPr>
        <w:t xml:space="preserve">výše je v souladu se zákonem o DPH a není porušením smluvních sankcí za neuhrazení finančních prostředků ze strany </w:t>
      </w:r>
      <w:r w:rsidR="00DF62ED">
        <w:rPr>
          <w:rFonts w:cs="Arial"/>
          <w:sz w:val="20"/>
          <w:szCs w:val="20"/>
        </w:rPr>
        <w:t xml:space="preserve">objednatele </w:t>
      </w:r>
      <w:r w:rsidRPr="00F04B3A">
        <w:rPr>
          <w:rFonts w:cs="Arial"/>
          <w:sz w:val="20"/>
          <w:szCs w:val="20"/>
        </w:rPr>
        <w:t xml:space="preserve">a nezakládá ani nárok </w:t>
      </w:r>
      <w:r w:rsidR="00DF62ED">
        <w:rPr>
          <w:rFonts w:cs="Arial"/>
          <w:sz w:val="20"/>
          <w:szCs w:val="20"/>
        </w:rPr>
        <w:t xml:space="preserve">zhotovitele </w:t>
      </w:r>
      <w:r w:rsidRPr="00F04B3A">
        <w:rPr>
          <w:rFonts w:cs="Arial"/>
          <w:sz w:val="20"/>
          <w:szCs w:val="20"/>
        </w:rPr>
        <w:t>na náhradu škody.</w:t>
      </w:r>
    </w:p>
    <w:p w14:paraId="6CBF8D4C" w14:textId="09E011F1"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 </w:t>
      </w:r>
      <w:r w:rsidR="00DF62ED">
        <w:rPr>
          <w:rFonts w:cs="Arial"/>
          <w:sz w:val="20"/>
          <w:szCs w:val="20"/>
        </w:rPr>
        <w:t xml:space="preserve">Objednatel </w:t>
      </w:r>
      <w:r w:rsidRPr="00F04B3A">
        <w:rPr>
          <w:rFonts w:cs="Arial"/>
          <w:sz w:val="20"/>
          <w:szCs w:val="20"/>
        </w:rPr>
        <w:t xml:space="preserve">je oprávněn pozastavit úhradu faktur/y </w:t>
      </w:r>
      <w:r w:rsidR="00DF62ED">
        <w:rPr>
          <w:rFonts w:cs="Arial"/>
          <w:sz w:val="20"/>
          <w:szCs w:val="20"/>
        </w:rPr>
        <w:t>zhotoviteli</w:t>
      </w:r>
      <w:r w:rsidRPr="00F04B3A">
        <w:rPr>
          <w:rFonts w:cs="Arial"/>
          <w:sz w:val="20"/>
          <w:szCs w:val="20"/>
        </w:rPr>
        <w:t xml:space="preserve">, pokud bude na </w:t>
      </w:r>
      <w:r w:rsidR="00DF62ED">
        <w:rPr>
          <w:rFonts w:cs="Arial"/>
          <w:sz w:val="20"/>
          <w:szCs w:val="20"/>
        </w:rPr>
        <w:t xml:space="preserve">zhotovitele </w:t>
      </w:r>
      <w:r w:rsidRPr="00F04B3A">
        <w:rPr>
          <w:rFonts w:cs="Arial"/>
          <w:sz w:val="20"/>
          <w:szCs w:val="20"/>
        </w:rPr>
        <w:t xml:space="preserve">podán návrh na insolvenční řízení. </w:t>
      </w:r>
      <w:r w:rsidR="00DF62ED">
        <w:rPr>
          <w:rFonts w:cs="Arial"/>
          <w:sz w:val="20"/>
          <w:szCs w:val="20"/>
        </w:rPr>
        <w:t xml:space="preserve">Objednatel </w:t>
      </w:r>
      <w:r w:rsidRPr="00F04B3A">
        <w:rPr>
          <w:rFonts w:cs="Arial"/>
          <w:sz w:val="20"/>
          <w:szCs w:val="20"/>
        </w:rPr>
        <w:t xml:space="preserve">je oprávněn v těchto případech pozastavit výplatu do doby vydání soudního rozhodnutí ve věci probíhajícího insolvenčního řízení. Pozastavení výplaty z důvodu probíhajícího insolvenčního řízení není prodlením </w:t>
      </w:r>
      <w:r w:rsidR="00DF62ED">
        <w:rPr>
          <w:rFonts w:cs="Arial"/>
          <w:sz w:val="20"/>
          <w:szCs w:val="20"/>
        </w:rPr>
        <w:t xml:space="preserve">objednatele </w:t>
      </w:r>
      <w:r w:rsidRPr="00F04B3A">
        <w:rPr>
          <w:rFonts w:cs="Arial"/>
          <w:sz w:val="20"/>
          <w:szCs w:val="20"/>
        </w:rPr>
        <w:t>a bude-li inso</w:t>
      </w:r>
      <w:r w:rsidR="00DF62ED">
        <w:rPr>
          <w:rFonts w:cs="Arial"/>
          <w:sz w:val="20"/>
          <w:szCs w:val="20"/>
        </w:rPr>
        <w:t xml:space="preserve">lvenční návrh odmítnut, uhradí objednatel </w:t>
      </w:r>
      <w:r w:rsidRPr="00F04B3A">
        <w:rPr>
          <w:rFonts w:cs="Arial"/>
          <w:sz w:val="20"/>
          <w:szCs w:val="20"/>
        </w:rPr>
        <w:t xml:space="preserve">fakturu do 30 dnů ode dne, kdy obdrží od </w:t>
      </w:r>
      <w:r w:rsidR="00DF62ED">
        <w:rPr>
          <w:rFonts w:cs="Arial"/>
          <w:sz w:val="20"/>
          <w:szCs w:val="20"/>
        </w:rPr>
        <w:t xml:space="preserve">zhotovitele </w:t>
      </w:r>
      <w:r w:rsidRPr="00F04B3A">
        <w:rPr>
          <w:rFonts w:cs="Arial"/>
          <w:sz w:val="20"/>
          <w:szCs w:val="20"/>
        </w:rPr>
        <w:t xml:space="preserve">rozhodnutí o odmítnutí insolvenčního návrhu s vyznačením právní moci. V případě, že bude rozhodnuto o způsobu řešení úpadku </w:t>
      </w:r>
      <w:r w:rsidR="00DF62ED">
        <w:rPr>
          <w:rFonts w:cs="Arial"/>
          <w:sz w:val="20"/>
          <w:szCs w:val="20"/>
        </w:rPr>
        <w:t>zhotovitele</w:t>
      </w:r>
      <w:r w:rsidRPr="00F04B3A">
        <w:rPr>
          <w:rFonts w:cs="Arial"/>
          <w:sz w:val="20"/>
          <w:szCs w:val="20"/>
        </w:rPr>
        <w:t xml:space="preserve">, bude </w:t>
      </w:r>
      <w:r w:rsidR="00DF62ED">
        <w:rPr>
          <w:rFonts w:cs="Arial"/>
          <w:sz w:val="20"/>
          <w:szCs w:val="20"/>
        </w:rPr>
        <w:t xml:space="preserve">objednatel </w:t>
      </w:r>
      <w:r w:rsidRPr="00F04B3A">
        <w:rPr>
          <w:rFonts w:cs="Arial"/>
          <w:sz w:val="20"/>
          <w:szCs w:val="20"/>
        </w:rPr>
        <w:t xml:space="preserve">postupovat v souladu se zákonem č. 182/2006 Sb., insolvenční zákon, v platném znění. </w:t>
      </w:r>
    </w:p>
    <w:p w14:paraId="707B2F34" w14:textId="77777777" w:rsidR="004F43BF" w:rsidRDefault="004F43BF" w:rsidP="004F43BF">
      <w:pPr>
        <w:pStyle w:val="4sltext"/>
        <w:ind w:left="0" w:firstLine="0"/>
        <w:rPr>
          <w:rFonts w:cs="Arial"/>
          <w:sz w:val="20"/>
          <w:szCs w:val="20"/>
        </w:rPr>
      </w:pPr>
    </w:p>
    <w:p w14:paraId="40CED15B" w14:textId="77777777" w:rsidR="004F43BF" w:rsidRPr="003632B0" w:rsidRDefault="004F43BF" w:rsidP="006D64E0">
      <w:pPr>
        <w:pStyle w:val="2Nadpis"/>
        <w:numPr>
          <w:ilvl w:val="0"/>
          <w:numId w:val="2"/>
        </w:numPr>
        <w:ind w:left="567" w:hanging="567"/>
        <w:rPr>
          <w:rFonts w:cs="Arial"/>
          <w:sz w:val="20"/>
          <w:szCs w:val="20"/>
        </w:rPr>
      </w:pPr>
      <w:r w:rsidRPr="003632B0">
        <w:rPr>
          <w:rFonts w:cs="Arial"/>
          <w:bCs/>
          <w:sz w:val="20"/>
          <w:szCs w:val="20"/>
        </w:rPr>
        <w:t>Provádění</w:t>
      </w:r>
      <w:r w:rsidRPr="003632B0">
        <w:rPr>
          <w:rFonts w:cs="Arial"/>
          <w:sz w:val="20"/>
          <w:szCs w:val="20"/>
        </w:rPr>
        <w:t xml:space="preserve"> díla</w:t>
      </w:r>
    </w:p>
    <w:p w14:paraId="59426673" w14:textId="22BE7A27" w:rsidR="004F43BF" w:rsidRPr="007C1E1B" w:rsidRDefault="004F43BF" w:rsidP="006D64E0">
      <w:pPr>
        <w:pStyle w:val="4sltext"/>
        <w:numPr>
          <w:ilvl w:val="1"/>
          <w:numId w:val="2"/>
        </w:numPr>
        <w:ind w:left="567" w:hanging="567"/>
        <w:rPr>
          <w:rFonts w:cs="Arial"/>
          <w:sz w:val="20"/>
          <w:szCs w:val="20"/>
        </w:rPr>
      </w:pPr>
      <w:r w:rsidRPr="00427907">
        <w:rPr>
          <w:rFonts w:cs="Arial"/>
          <w:sz w:val="20"/>
          <w:szCs w:val="20"/>
        </w:rPr>
        <w:t xml:space="preserve">Zhotovitel je povinen provést </w:t>
      </w:r>
      <w:r w:rsidR="007905D5" w:rsidRPr="00427907">
        <w:rPr>
          <w:rFonts w:cs="Arial"/>
          <w:sz w:val="20"/>
          <w:szCs w:val="20"/>
        </w:rPr>
        <w:t>d</w:t>
      </w:r>
      <w:r w:rsidRPr="00427907">
        <w:rPr>
          <w:rFonts w:cs="Arial"/>
          <w:sz w:val="20"/>
          <w:szCs w:val="20"/>
        </w:rPr>
        <w:t xml:space="preserve">ílo na svůj náklad a na své nebezpečí </w:t>
      </w:r>
      <w:r w:rsidR="003169A7" w:rsidRPr="00427907">
        <w:rPr>
          <w:rFonts w:cs="Arial"/>
          <w:sz w:val="20"/>
          <w:szCs w:val="20"/>
        </w:rPr>
        <w:t>řádně a včas, odborným způsobem, v kvalitě dohodnuté touto smlouvou bez vad a nedodělků tak, aby bylo způsobilé k trvalému užívání a aby bylo v souladu s příslušnými obecnými právními předpisy</w:t>
      </w:r>
      <w:r w:rsidR="003169A7" w:rsidRPr="0098323F">
        <w:rPr>
          <w:rFonts w:cs="Arial"/>
          <w:sz w:val="20"/>
          <w:szCs w:val="20"/>
        </w:rPr>
        <w:t>, technickými normami vztahujícími se k jakosti a vlastnostem díla, pokyny objednatele a touto smlouvou</w:t>
      </w:r>
      <w:r w:rsidRPr="003632B0">
        <w:rPr>
          <w:rFonts w:cs="Arial"/>
          <w:sz w:val="20"/>
          <w:szCs w:val="20"/>
        </w:rPr>
        <w:t xml:space="preserve">. </w:t>
      </w:r>
      <w:r w:rsidR="007C1E1B" w:rsidRPr="007C1E1B">
        <w:rPr>
          <w:rFonts w:cs="Arial"/>
          <w:sz w:val="20"/>
          <w:szCs w:val="20"/>
        </w:rPr>
        <w:t xml:space="preserve">Pokud je </w:t>
      </w:r>
      <w:r w:rsidR="007905D5">
        <w:rPr>
          <w:rFonts w:cs="Arial"/>
          <w:sz w:val="20"/>
          <w:szCs w:val="20"/>
        </w:rPr>
        <w:t>d</w:t>
      </w:r>
      <w:r w:rsidR="007C1E1B" w:rsidRPr="007C1E1B">
        <w:rPr>
          <w:rFonts w:cs="Arial"/>
          <w:sz w:val="20"/>
          <w:szCs w:val="20"/>
        </w:rPr>
        <w:t>ílo nebo jeho část realizováno na základě výkresů nebo technických specifikací, musí zcela odpovídat těmto vzorkům, výkresům a technickým specifikacím. Dílo musí být schopno podávat trvale standardní výkon v souladu se sjednanými vlastnostmi a kvalitou a plně vyhovovat sjednanému účelu.</w:t>
      </w:r>
    </w:p>
    <w:p w14:paraId="6361342C" w14:textId="22097340" w:rsidR="004F43BF" w:rsidRPr="003632B0" w:rsidRDefault="004F43BF" w:rsidP="006D64E0">
      <w:pPr>
        <w:pStyle w:val="4sltext"/>
        <w:numPr>
          <w:ilvl w:val="1"/>
          <w:numId w:val="2"/>
        </w:numPr>
        <w:ind w:left="567" w:hanging="567"/>
        <w:rPr>
          <w:rFonts w:cs="Arial"/>
          <w:sz w:val="20"/>
          <w:szCs w:val="20"/>
        </w:rPr>
      </w:pPr>
      <w:r w:rsidRPr="003632B0">
        <w:rPr>
          <w:rFonts w:cs="Arial"/>
          <w:sz w:val="20"/>
          <w:szCs w:val="20"/>
        </w:rPr>
        <w:t>Zhotovitel se zavazuje, že nepoužije při provádění díla jiné materiály či technologie než vyplývající z</w:t>
      </w:r>
      <w:r w:rsidR="00A07413">
        <w:rPr>
          <w:rFonts w:cs="Arial"/>
          <w:sz w:val="20"/>
          <w:szCs w:val="20"/>
        </w:rPr>
        <w:t> technických l</w:t>
      </w:r>
      <w:r w:rsidR="003107B8">
        <w:rPr>
          <w:rFonts w:cs="Arial"/>
          <w:sz w:val="20"/>
          <w:szCs w:val="20"/>
        </w:rPr>
        <w:t>i</w:t>
      </w:r>
      <w:r w:rsidR="00A07413">
        <w:rPr>
          <w:rFonts w:cs="Arial"/>
          <w:sz w:val="20"/>
          <w:szCs w:val="20"/>
        </w:rPr>
        <w:t xml:space="preserve">stů, nabídky zhotovitele </w:t>
      </w:r>
      <w:r w:rsidR="003107B8" w:rsidRPr="003107B8">
        <w:rPr>
          <w:rFonts w:cs="Arial"/>
          <w:sz w:val="20"/>
          <w:szCs w:val="20"/>
        </w:rPr>
        <w:t>a projektové</w:t>
      </w:r>
      <w:r w:rsidRPr="003107B8">
        <w:rPr>
          <w:rFonts w:cs="Arial"/>
          <w:sz w:val="20"/>
          <w:szCs w:val="20"/>
        </w:rPr>
        <w:t xml:space="preserve"> dokumentace. Zhotovitel</w:t>
      </w:r>
      <w:r w:rsidRPr="003632B0">
        <w:rPr>
          <w:rFonts w:cs="Arial"/>
          <w:sz w:val="20"/>
          <w:szCs w:val="20"/>
        </w:rPr>
        <w:t xml:space="preserve"> objednateli zaručuje, že při provádění </w:t>
      </w:r>
      <w:r w:rsidR="007905D5">
        <w:rPr>
          <w:rFonts w:cs="Arial"/>
          <w:sz w:val="20"/>
          <w:szCs w:val="20"/>
        </w:rPr>
        <w:t>d</w:t>
      </w:r>
      <w:r w:rsidRPr="003632B0">
        <w:rPr>
          <w:rFonts w:cs="Arial"/>
          <w:sz w:val="20"/>
          <w:szCs w:val="20"/>
        </w:rPr>
        <w:t>íla nebude použit žádný materiál, o kterém by v době jeho užití bylo známo, že je škodlivý lidskému zdraví</w:t>
      </w:r>
      <w:r w:rsidR="003169A7">
        <w:rPr>
          <w:rFonts w:cs="Arial"/>
          <w:sz w:val="20"/>
          <w:szCs w:val="20"/>
        </w:rPr>
        <w:t>, leda že by použití takového materiálu výslovně vyplývalo ze zadání</w:t>
      </w:r>
      <w:r w:rsidRPr="003632B0">
        <w:rPr>
          <w:rFonts w:cs="Arial"/>
          <w:sz w:val="20"/>
          <w:szCs w:val="20"/>
        </w:rPr>
        <w:t>. Dílo bude realizováno pouze prostřednictvím kvalifikovaných osob.</w:t>
      </w:r>
      <w:r w:rsidR="003169A7">
        <w:rPr>
          <w:rFonts w:cs="Arial"/>
          <w:sz w:val="20"/>
          <w:szCs w:val="20"/>
        </w:rPr>
        <w:t xml:space="preserve"> </w:t>
      </w:r>
    </w:p>
    <w:p w14:paraId="231B797E" w14:textId="0230D0A9" w:rsidR="004F43BF" w:rsidRDefault="003169A7" w:rsidP="006D64E0">
      <w:pPr>
        <w:pStyle w:val="4sltext"/>
        <w:numPr>
          <w:ilvl w:val="1"/>
          <w:numId w:val="2"/>
        </w:numPr>
        <w:ind w:left="567" w:hanging="567"/>
        <w:rPr>
          <w:rFonts w:cs="Arial"/>
          <w:sz w:val="20"/>
          <w:szCs w:val="20"/>
        </w:rPr>
      </w:pPr>
      <w:r w:rsidRPr="0098323F">
        <w:rPr>
          <w:rFonts w:cs="Arial"/>
          <w:sz w:val="20"/>
          <w:szCs w:val="20"/>
        </w:rPr>
        <w:t>Zhotovitel je povinen akceptovat a realizovat všechny včas objednatelem uplatněné pokyny, připomínky a návrhy v případě, že tyto nejsou v rozporu s touto smlouvou s právními předpisy,</w:t>
      </w:r>
      <w:r w:rsidR="007625E5">
        <w:rPr>
          <w:rFonts w:cs="Arial"/>
          <w:sz w:val="20"/>
          <w:szCs w:val="20"/>
        </w:rPr>
        <w:t xml:space="preserve"> </w:t>
      </w:r>
      <w:r w:rsidRPr="0098323F">
        <w:rPr>
          <w:rFonts w:cs="Arial"/>
          <w:sz w:val="20"/>
          <w:szCs w:val="20"/>
        </w:rPr>
        <w:t>závaznými technickými normami či stanovisky orgánů státní správy. V případě jakéhokoli rozporu mezi výše uvedenými zdroji postupů, údajů či informací se zhotovitel zavazuje objednatele na tento rozpor písemně upozornit a vyžádat si od objednatele pokyny, jak dále postupovat. Pokynem objednatele se zhotovitel zavazuje řídit.</w:t>
      </w:r>
    </w:p>
    <w:p w14:paraId="701093C3" w14:textId="1B351E1D" w:rsidR="003169A7" w:rsidRDefault="003169A7" w:rsidP="006D64E0">
      <w:pPr>
        <w:pStyle w:val="4sltext"/>
        <w:numPr>
          <w:ilvl w:val="1"/>
          <w:numId w:val="2"/>
        </w:numPr>
        <w:ind w:left="567" w:hanging="567"/>
        <w:rPr>
          <w:rFonts w:cs="Arial"/>
          <w:sz w:val="20"/>
          <w:szCs w:val="20"/>
        </w:rPr>
      </w:pPr>
      <w:r w:rsidRPr="0098323F">
        <w:rPr>
          <w:rFonts w:cs="Arial"/>
          <w:sz w:val="20"/>
          <w:szCs w:val="20"/>
        </w:rPr>
        <w:t>Zhotovitel se zavazuje provádět dílo tak, aby po celou dobu realizace díla byly dodrženy požadavky právních předpisů týkající se bezpečnosti a ochrany zdraví při práci</w:t>
      </w:r>
      <w:r>
        <w:rPr>
          <w:rFonts w:cs="Arial"/>
          <w:sz w:val="20"/>
          <w:szCs w:val="20"/>
        </w:rPr>
        <w:t xml:space="preserve">. </w:t>
      </w:r>
      <w:r w:rsidRPr="0098323F">
        <w:rPr>
          <w:rFonts w:cs="Arial"/>
          <w:sz w:val="20"/>
          <w:szCs w:val="20"/>
        </w:rPr>
        <w:t>Zhotovitel se zavazuje dodržovat hygienické požadavky stanovené právními předpisy. Zhotovitel si zajistí vlastní dozor nad bezpečností práce. Zhotovitel se zavazuje, že bude nakládat s odpady vzniklými v průběhu realizace díla</w:t>
      </w:r>
      <w:r>
        <w:rPr>
          <w:rFonts w:cs="Arial"/>
          <w:sz w:val="20"/>
          <w:szCs w:val="20"/>
        </w:rPr>
        <w:t xml:space="preserve"> v souladu s platnými právními předpisy.</w:t>
      </w:r>
      <w:r w:rsidR="001E6CEE">
        <w:rPr>
          <w:rFonts w:cs="Arial"/>
          <w:sz w:val="20"/>
          <w:szCs w:val="20"/>
        </w:rPr>
        <w:t xml:space="preserve"> Zhotovitel</w:t>
      </w:r>
      <w:r w:rsidR="001E6CEE" w:rsidRPr="007B2DC1">
        <w:rPr>
          <w:rFonts w:cs="Arial"/>
          <w:sz w:val="20"/>
          <w:szCs w:val="20"/>
        </w:rPr>
        <w:t xml:space="preserve"> se zavazuje provést likvidaci či uložení veškerých odpadů vzniklých při plnění této </w:t>
      </w:r>
      <w:r w:rsidR="009C2049">
        <w:rPr>
          <w:rFonts w:cs="Arial"/>
          <w:sz w:val="20"/>
          <w:szCs w:val="20"/>
        </w:rPr>
        <w:t>s</w:t>
      </w:r>
      <w:r w:rsidR="001E6CEE" w:rsidRPr="007B2DC1">
        <w:rPr>
          <w:rFonts w:cs="Arial"/>
          <w:sz w:val="20"/>
          <w:szCs w:val="20"/>
        </w:rPr>
        <w:t>mlouvy</w:t>
      </w:r>
      <w:r w:rsidR="00E55C97">
        <w:rPr>
          <w:rFonts w:cs="Arial"/>
          <w:sz w:val="20"/>
          <w:szCs w:val="20"/>
        </w:rPr>
        <w:t xml:space="preserve"> a vyhotovit o tom čestné </w:t>
      </w:r>
      <w:r w:rsidR="007B2B46">
        <w:rPr>
          <w:rFonts w:cs="Arial"/>
          <w:sz w:val="20"/>
          <w:szCs w:val="20"/>
        </w:rPr>
        <w:t>prohlášení</w:t>
      </w:r>
      <w:r w:rsidR="001E6CEE" w:rsidRPr="007B2DC1">
        <w:rPr>
          <w:rFonts w:cs="Arial"/>
          <w:sz w:val="20"/>
          <w:szCs w:val="20"/>
        </w:rPr>
        <w:t>.</w:t>
      </w:r>
      <w:r w:rsidR="001E6CEE">
        <w:rPr>
          <w:rFonts w:cs="Arial"/>
          <w:sz w:val="20"/>
          <w:szCs w:val="20"/>
        </w:rPr>
        <w:t xml:space="preserve"> Zhotovitel</w:t>
      </w:r>
      <w:r w:rsidR="001E6CEE" w:rsidRPr="007B2DC1">
        <w:rPr>
          <w:rFonts w:cs="Arial"/>
          <w:sz w:val="20"/>
          <w:szCs w:val="20"/>
        </w:rPr>
        <w:t xml:space="preserve"> je povinen v této souvislosti vést evidenci o všech druzích odpadů vzniklých z jeho činnosti a vést evidenci o způsobu jejich zneškodňování.</w:t>
      </w:r>
    </w:p>
    <w:p w14:paraId="47019A7F" w14:textId="43225A86" w:rsidR="004F43BF" w:rsidRDefault="004F43BF" w:rsidP="006D64E0">
      <w:pPr>
        <w:pStyle w:val="4sltext"/>
        <w:numPr>
          <w:ilvl w:val="1"/>
          <w:numId w:val="2"/>
        </w:numPr>
        <w:ind w:left="567" w:hanging="567"/>
        <w:rPr>
          <w:rFonts w:cs="Arial"/>
          <w:sz w:val="20"/>
          <w:szCs w:val="20"/>
        </w:rPr>
      </w:pPr>
      <w:r w:rsidRPr="003632B0">
        <w:rPr>
          <w:rFonts w:cs="Arial"/>
          <w:sz w:val="20"/>
          <w:szCs w:val="20"/>
        </w:rPr>
        <w:t xml:space="preserve">Zhotovitel se zavazuje vést </w:t>
      </w:r>
      <w:r w:rsidR="00BE1641">
        <w:rPr>
          <w:rFonts w:cs="Arial"/>
          <w:sz w:val="20"/>
          <w:szCs w:val="20"/>
        </w:rPr>
        <w:t>stavební</w:t>
      </w:r>
      <w:r w:rsidR="00BE1641" w:rsidRPr="003632B0">
        <w:rPr>
          <w:rFonts w:cs="Arial"/>
          <w:sz w:val="20"/>
          <w:szCs w:val="20"/>
        </w:rPr>
        <w:t xml:space="preserve"> </w:t>
      </w:r>
      <w:r w:rsidRPr="003632B0">
        <w:rPr>
          <w:rFonts w:cs="Arial"/>
          <w:sz w:val="20"/>
          <w:szCs w:val="20"/>
        </w:rPr>
        <w:t xml:space="preserve">deník (dále </w:t>
      </w:r>
      <w:r w:rsidRPr="003632B0">
        <w:rPr>
          <w:rFonts w:cs="Arial"/>
          <w:b/>
          <w:bCs/>
          <w:sz w:val="20"/>
          <w:szCs w:val="20"/>
        </w:rPr>
        <w:t>„Deník“</w:t>
      </w:r>
      <w:r w:rsidRPr="003632B0">
        <w:rPr>
          <w:rFonts w:cs="Arial"/>
          <w:sz w:val="20"/>
          <w:szCs w:val="20"/>
        </w:rPr>
        <w:t xml:space="preserve">) ode dne převzetí staveniště. Deník bude uložen na staveništi u zhotovitele a musí být po celou dobu realizace </w:t>
      </w:r>
      <w:r w:rsidR="007905D5">
        <w:rPr>
          <w:rFonts w:cs="Arial"/>
          <w:sz w:val="20"/>
          <w:szCs w:val="20"/>
        </w:rPr>
        <w:t>d</w:t>
      </w:r>
      <w:r w:rsidRPr="003632B0">
        <w:rPr>
          <w:rFonts w:cs="Arial"/>
          <w:sz w:val="20"/>
          <w:szCs w:val="20"/>
        </w:rPr>
        <w:t>íla přístupný objednateli či jeho zástupci. Do Deníku bude oprávněný pracovník zhotovitele provádět denně záznam o všech skutečnostech rozhodných pro plnění této smlouvy, zejména se jedná o údaje o časovém postupu prací a jejich jakosti, splnění sjednaných termínů, dále záznam a zdůvodnění případných odchylek od dokumentace odsouhlasených objednatelem, údaje nutné pro posouzení prací orgány veřejné moci, údaje o vykonaných zkouškách a kontrole provádění díla objednatelem, pravidelné záznamy o počasí a počtech pracovníků zhotovitele či užitých třetích osob (subdodavatelů). Skutečnosti do deníku nezanesené jdou k tíži zhotovitele.</w:t>
      </w:r>
    </w:p>
    <w:p w14:paraId="2390E151" w14:textId="10D32BA1" w:rsidR="004F43BF" w:rsidRDefault="004F43BF" w:rsidP="006D64E0">
      <w:pPr>
        <w:pStyle w:val="4sltext"/>
        <w:numPr>
          <w:ilvl w:val="1"/>
          <w:numId w:val="2"/>
        </w:numPr>
        <w:ind w:left="567" w:hanging="567"/>
        <w:rPr>
          <w:rFonts w:cs="Arial"/>
          <w:sz w:val="20"/>
          <w:szCs w:val="20"/>
        </w:rPr>
      </w:pPr>
      <w:r>
        <w:rPr>
          <w:rFonts w:cs="Arial"/>
          <w:sz w:val="20"/>
          <w:szCs w:val="20"/>
        </w:rPr>
        <w:t xml:space="preserve">Objednatel je oprávněn kdykoli kontrolovat způsob provádění </w:t>
      </w:r>
      <w:r w:rsidR="007905D5">
        <w:rPr>
          <w:rFonts w:cs="Arial"/>
          <w:sz w:val="20"/>
          <w:szCs w:val="20"/>
        </w:rPr>
        <w:t>d</w:t>
      </w:r>
      <w:r>
        <w:rPr>
          <w:rFonts w:cs="Arial"/>
          <w:sz w:val="20"/>
          <w:szCs w:val="20"/>
        </w:rPr>
        <w:t xml:space="preserve">íla a zhotovitel je povinen ke kontrole poskytnout potřebnou součinnost. </w:t>
      </w:r>
      <w:r w:rsidR="003169A7" w:rsidRPr="0098323F">
        <w:rPr>
          <w:rFonts w:cs="Arial"/>
          <w:sz w:val="20"/>
          <w:szCs w:val="20"/>
        </w:rPr>
        <w:t xml:space="preserve">Zjistí-li, že objednatel při provádění díla nedodržuje předepsané technologické postupy, nebo provádí dílo zřejmě nekvalitně, uplatní u zhotovitele požadavek na nápravu. Zhotovitel se zavazuje zjištěné vady v dohodnuté lhůtě na své náklady odstranit. Neodstraní-li zjištěné </w:t>
      </w:r>
      <w:r w:rsidR="003169A7" w:rsidRPr="0098323F">
        <w:rPr>
          <w:rFonts w:cs="Arial"/>
          <w:sz w:val="20"/>
          <w:szCs w:val="20"/>
        </w:rPr>
        <w:lastRenderedPageBreak/>
        <w:t>vady ani v dohodnuté lhůtě, má objednatel právo pozastavit úhradu jakýchkoli plateb, které by jinak měl povinnost na základě této smlouvy poskytovat.</w:t>
      </w:r>
    </w:p>
    <w:p w14:paraId="0820987A" w14:textId="17B9F8A5" w:rsidR="006C781E" w:rsidRDefault="006C781E" w:rsidP="006D64E0">
      <w:pPr>
        <w:pStyle w:val="4sltext"/>
        <w:numPr>
          <w:ilvl w:val="1"/>
          <w:numId w:val="2"/>
        </w:numPr>
        <w:ind w:left="567" w:hanging="567"/>
        <w:rPr>
          <w:rFonts w:cs="Arial"/>
          <w:sz w:val="20"/>
          <w:szCs w:val="20"/>
        </w:rPr>
      </w:pPr>
      <w:r w:rsidRPr="0098323F">
        <w:rPr>
          <w:rFonts w:cs="Arial"/>
          <w:sz w:val="20"/>
          <w:szCs w:val="20"/>
        </w:rPr>
        <w:t>Zhotovitel je povinen vyzvat objednatele ke kontrole prací, které budou v dalším pracovním postupu zakryty nebo se stanou nepřístupnými, nejméně tři pracovní dny předem. Objednatel je povinen reagovat do tří pracovních dnů od výzvy, jinak se má za to, že objednatel souhlasí se zakrytím konstrukcí.</w:t>
      </w:r>
      <w:r>
        <w:rPr>
          <w:rFonts w:cs="Arial"/>
          <w:sz w:val="20"/>
          <w:szCs w:val="20"/>
        </w:rPr>
        <w:t xml:space="preserve"> </w:t>
      </w:r>
      <w:r w:rsidRPr="0098323F">
        <w:rPr>
          <w:rFonts w:cs="Arial"/>
          <w:sz w:val="20"/>
          <w:szCs w:val="20"/>
        </w:rPr>
        <w:t xml:space="preserve">Nevyzve-li zhotovitel objednatele ke kontrole prací, které budou v dalším pracovním postupu zakryty nebo se stanou nepřístupnými, v souladu s předchozím odstavcem, a </w:t>
      </w:r>
      <w:r w:rsidR="004B7B13" w:rsidRPr="0098323F">
        <w:rPr>
          <w:rFonts w:cs="Arial"/>
          <w:sz w:val="20"/>
          <w:szCs w:val="20"/>
        </w:rPr>
        <w:t>zakryje-li</w:t>
      </w:r>
      <w:r w:rsidRPr="0098323F">
        <w:rPr>
          <w:rFonts w:cs="Arial"/>
          <w:sz w:val="20"/>
          <w:szCs w:val="20"/>
        </w:rPr>
        <w:t xml:space="preserve"> danou část díla, je zhotovitel povinen na pokyn objednatele danou část na své náklady odkrýt a po provedení kontroly objednatelem tuto část díla opět uvést na své náklady do původního stavu.</w:t>
      </w:r>
    </w:p>
    <w:p w14:paraId="65862EB3" w14:textId="67C6983C" w:rsidR="007C1E1B" w:rsidRDefault="007C1E1B" w:rsidP="006D64E0">
      <w:pPr>
        <w:pStyle w:val="4sltext"/>
        <w:numPr>
          <w:ilvl w:val="1"/>
          <w:numId w:val="2"/>
        </w:numPr>
        <w:ind w:left="567" w:hanging="567"/>
        <w:rPr>
          <w:rFonts w:cs="Arial"/>
          <w:sz w:val="20"/>
          <w:szCs w:val="20"/>
        </w:rPr>
      </w:pPr>
      <w:r>
        <w:rPr>
          <w:rFonts w:cs="Arial"/>
          <w:sz w:val="20"/>
          <w:szCs w:val="20"/>
        </w:rPr>
        <w:t xml:space="preserve">Zhotovitel je povinen přesně dodržovat dohodnutý harmonogram. Zhotovitel bere na vědomí, že instalace a montáž </w:t>
      </w:r>
      <w:r w:rsidR="00A752EF">
        <w:rPr>
          <w:rFonts w:cs="Arial"/>
          <w:sz w:val="20"/>
          <w:szCs w:val="20"/>
        </w:rPr>
        <w:t>d</w:t>
      </w:r>
      <w:r>
        <w:rPr>
          <w:rFonts w:cs="Arial"/>
          <w:sz w:val="20"/>
          <w:szCs w:val="20"/>
        </w:rPr>
        <w:t xml:space="preserve">íla </w:t>
      </w:r>
      <w:r w:rsidR="007B59AC">
        <w:rPr>
          <w:rFonts w:cs="Arial"/>
          <w:sz w:val="20"/>
          <w:szCs w:val="20"/>
        </w:rPr>
        <w:t xml:space="preserve">bude prováděna za provozu podniku objednatele a veškeré činnosti, které budou nebo můžou mít vliv na provoz podniku objednatele je potřeba přesně načasovat a zkoordinovat. Případné prodlení nebo načasování dílčích činností v rozporu s harmonogramem může způsobit přerušení či zastavení podniku objednatele či jiné komplikace v provozu podniku objednatele a objednateli v důsledku toho může vzniknout škoda značného rozsahu. Pokud k tomu dojde, jde způsobená škoda k tíži </w:t>
      </w:r>
      <w:r w:rsidR="00480D43">
        <w:rPr>
          <w:rFonts w:cs="Arial"/>
          <w:sz w:val="20"/>
          <w:szCs w:val="20"/>
        </w:rPr>
        <w:t>zhotovitele.</w:t>
      </w:r>
    </w:p>
    <w:p w14:paraId="06A17D71" w14:textId="4E0C3EAC" w:rsidR="009A78C9" w:rsidRPr="00E04DBF" w:rsidRDefault="009A78C9" w:rsidP="009A78C9">
      <w:pPr>
        <w:pStyle w:val="4sltext"/>
        <w:numPr>
          <w:ilvl w:val="1"/>
          <w:numId w:val="2"/>
        </w:numPr>
        <w:ind w:left="567" w:hanging="567"/>
        <w:rPr>
          <w:rFonts w:cs="Arial"/>
          <w:sz w:val="20"/>
          <w:szCs w:val="20"/>
        </w:rPr>
      </w:pPr>
      <w:r>
        <w:rPr>
          <w:rFonts w:cs="Arial"/>
          <w:sz w:val="20"/>
          <w:szCs w:val="20"/>
        </w:rPr>
        <w:t xml:space="preserve">Během provádění </w:t>
      </w:r>
      <w:r w:rsidR="00A752EF">
        <w:rPr>
          <w:rFonts w:cs="Arial"/>
          <w:sz w:val="20"/>
          <w:szCs w:val="20"/>
        </w:rPr>
        <w:t>d</w:t>
      </w:r>
      <w:r>
        <w:rPr>
          <w:rFonts w:cs="Arial"/>
          <w:sz w:val="20"/>
          <w:szCs w:val="20"/>
        </w:rPr>
        <w:t>íla nesmí dojít,</w:t>
      </w:r>
      <w:r w:rsidRPr="00E04DBF">
        <w:rPr>
          <w:rFonts w:cs="Arial"/>
          <w:sz w:val="20"/>
          <w:szCs w:val="20"/>
        </w:rPr>
        <w:t xml:space="preserve"> </w:t>
      </w:r>
      <w:r>
        <w:rPr>
          <w:rFonts w:cs="Arial"/>
          <w:sz w:val="20"/>
          <w:szCs w:val="20"/>
        </w:rPr>
        <w:t xml:space="preserve">bez předchozí domluvy, </w:t>
      </w:r>
      <w:r w:rsidRPr="00E04DBF">
        <w:rPr>
          <w:rFonts w:cs="Arial"/>
          <w:sz w:val="20"/>
          <w:szCs w:val="20"/>
        </w:rPr>
        <w:t>k narušení provozu objednatele</w:t>
      </w:r>
      <w:r w:rsidR="00FE477B">
        <w:rPr>
          <w:rFonts w:cs="Arial"/>
          <w:sz w:val="20"/>
          <w:szCs w:val="20"/>
        </w:rPr>
        <w:t>.</w:t>
      </w:r>
    </w:p>
    <w:p w14:paraId="67BA7393" w14:textId="31888666" w:rsidR="00AD724E" w:rsidRDefault="00AD724E" w:rsidP="006D64E0">
      <w:pPr>
        <w:pStyle w:val="4sltext"/>
        <w:numPr>
          <w:ilvl w:val="1"/>
          <w:numId w:val="2"/>
        </w:numPr>
        <w:ind w:left="567" w:hanging="567"/>
        <w:rPr>
          <w:rFonts w:cs="Arial"/>
          <w:sz w:val="20"/>
          <w:szCs w:val="20"/>
        </w:rPr>
      </w:pPr>
      <w:r>
        <w:rPr>
          <w:rFonts w:cs="Arial"/>
          <w:sz w:val="20"/>
          <w:szCs w:val="20"/>
        </w:rPr>
        <w:t xml:space="preserve">Zhotovitel </w:t>
      </w:r>
      <w:r w:rsidR="001F3F2B">
        <w:rPr>
          <w:rFonts w:cs="Arial"/>
          <w:sz w:val="20"/>
          <w:szCs w:val="20"/>
        </w:rPr>
        <w:t xml:space="preserve">v rámci protokolu o předání a převzetí staveniště vyjádří svůj souhlas, že se důkladně seznámil se všemi místními provozní předpisy, které platí v areálu </w:t>
      </w:r>
      <w:r w:rsidR="006071B4">
        <w:rPr>
          <w:rFonts w:cs="Arial"/>
          <w:sz w:val="20"/>
          <w:szCs w:val="20"/>
        </w:rPr>
        <w:t>Objednatele,</w:t>
      </w:r>
      <w:r w:rsidR="001F3F2B">
        <w:rPr>
          <w:rFonts w:cs="Arial"/>
          <w:sz w:val="20"/>
          <w:szCs w:val="20"/>
        </w:rPr>
        <w:t xml:space="preserve"> a to zejména s předpisy o bezpečnosti práce a ochraně zdraví osob. Zhotovitel před podpisem předávacího protokolu o předání a převzetí staveniště definuje všechny osoby realizačního týmu včetně koordinátora BOZP.</w:t>
      </w:r>
    </w:p>
    <w:p w14:paraId="76F0B37A" w14:textId="7B341A26" w:rsidR="001E6CEE" w:rsidRDefault="001E6CEE" w:rsidP="006D64E0">
      <w:pPr>
        <w:pStyle w:val="4sltext"/>
        <w:numPr>
          <w:ilvl w:val="1"/>
          <w:numId w:val="2"/>
        </w:numPr>
        <w:ind w:left="567" w:hanging="567"/>
        <w:rPr>
          <w:rFonts w:cs="Arial"/>
          <w:sz w:val="20"/>
          <w:szCs w:val="20"/>
        </w:rPr>
      </w:pPr>
      <w:r>
        <w:rPr>
          <w:rFonts w:cs="Arial"/>
          <w:sz w:val="20"/>
          <w:szCs w:val="20"/>
        </w:rPr>
        <w:t>Zhotovitel</w:t>
      </w:r>
      <w:r w:rsidRPr="007B2DC1">
        <w:rPr>
          <w:rFonts w:cs="Arial"/>
          <w:sz w:val="20"/>
          <w:szCs w:val="20"/>
        </w:rPr>
        <w:t xml:space="preserve"> je povinen pravidelně kontrolovat stav a čistotu Staveniště a sousedících objektů, prostor a komunikací a udržovat zde pořádek a čistotu. Případné škody na Staveništi a sousedících objektech, prostorách a komunikacích způsobené při realizaci stavebních prací odstraní </w:t>
      </w:r>
      <w:r>
        <w:rPr>
          <w:rFonts w:cs="Arial"/>
          <w:sz w:val="20"/>
          <w:szCs w:val="20"/>
        </w:rPr>
        <w:t xml:space="preserve">zhotovitel </w:t>
      </w:r>
      <w:r w:rsidRPr="007B2DC1">
        <w:rPr>
          <w:rFonts w:cs="Arial"/>
          <w:sz w:val="20"/>
          <w:szCs w:val="20"/>
        </w:rPr>
        <w:t xml:space="preserve">na vlastní náklady ihned po vzniku škody. Pokud tak </w:t>
      </w:r>
      <w:r>
        <w:rPr>
          <w:rFonts w:cs="Arial"/>
          <w:sz w:val="20"/>
          <w:szCs w:val="20"/>
        </w:rPr>
        <w:t xml:space="preserve">zhotovitel </w:t>
      </w:r>
      <w:r w:rsidRPr="007B2DC1">
        <w:rPr>
          <w:rFonts w:cs="Arial"/>
          <w:sz w:val="20"/>
          <w:szCs w:val="20"/>
        </w:rPr>
        <w:t xml:space="preserve">neučiní, má </w:t>
      </w:r>
      <w:r>
        <w:rPr>
          <w:rFonts w:cs="Arial"/>
          <w:sz w:val="20"/>
          <w:szCs w:val="20"/>
        </w:rPr>
        <w:t xml:space="preserve">objednatel </w:t>
      </w:r>
      <w:r w:rsidRPr="007B2DC1">
        <w:rPr>
          <w:rFonts w:cs="Arial"/>
          <w:sz w:val="20"/>
          <w:szCs w:val="20"/>
        </w:rPr>
        <w:t xml:space="preserve">právo tyto škody odstranit sám či prostřednictvím třetích osob </w:t>
      </w:r>
      <w:r>
        <w:rPr>
          <w:rFonts w:cs="Arial"/>
          <w:sz w:val="20"/>
          <w:szCs w:val="20"/>
        </w:rPr>
        <w:t>n</w:t>
      </w:r>
      <w:r w:rsidRPr="007B2DC1">
        <w:rPr>
          <w:rFonts w:cs="Arial"/>
          <w:sz w:val="20"/>
          <w:szCs w:val="20"/>
        </w:rPr>
        <w:t xml:space="preserve">a náklady </w:t>
      </w:r>
      <w:r>
        <w:rPr>
          <w:rFonts w:cs="Arial"/>
          <w:sz w:val="20"/>
          <w:szCs w:val="20"/>
        </w:rPr>
        <w:t>zhotovitele</w:t>
      </w:r>
      <w:r w:rsidRPr="007B2DC1">
        <w:rPr>
          <w:rFonts w:cs="Arial"/>
          <w:sz w:val="20"/>
          <w:szCs w:val="20"/>
        </w:rPr>
        <w:t>.</w:t>
      </w:r>
    </w:p>
    <w:p w14:paraId="18DC26A2" w14:textId="6C6C9AF7" w:rsidR="008A7393" w:rsidRPr="00363A44" w:rsidRDefault="009209B6" w:rsidP="00576D67">
      <w:pPr>
        <w:pStyle w:val="ListParagraph"/>
        <w:numPr>
          <w:ilvl w:val="1"/>
          <w:numId w:val="2"/>
        </w:numPr>
        <w:ind w:left="567" w:hanging="567"/>
        <w:jc w:val="both"/>
        <w:rPr>
          <w:rFonts w:cs="Arial"/>
          <w:szCs w:val="20"/>
        </w:rPr>
      </w:pPr>
      <w:bookmarkStart w:id="25" w:name="_Ref51856519"/>
      <w:bookmarkStart w:id="26" w:name="_Ref51946815"/>
      <w:r w:rsidRPr="00576D67">
        <w:rPr>
          <w:rFonts w:ascii="Arial" w:hAnsi="Arial" w:cs="Arial"/>
          <w:szCs w:val="20"/>
          <w:lang w:eastAsia="ar-SA"/>
        </w:rPr>
        <w:t>Vedoucí týmu, který bude provádět montáž díla</w:t>
      </w:r>
      <w:r w:rsidR="007D0C9D" w:rsidRPr="00576D67">
        <w:rPr>
          <w:rFonts w:ascii="Arial" w:hAnsi="Arial" w:cs="Arial"/>
          <w:szCs w:val="20"/>
          <w:lang w:eastAsia="ar-SA"/>
        </w:rPr>
        <w:t>,</w:t>
      </w:r>
      <w:r w:rsidRPr="00576D67">
        <w:rPr>
          <w:rFonts w:ascii="Arial" w:hAnsi="Arial" w:cs="Arial"/>
          <w:szCs w:val="20"/>
          <w:lang w:eastAsia="ar-SA"/>
        </w:rPr>
        <w:t xml:space="preserve"> musí být </w:t>
      </w:r>
      <w:r w:rsidR="008A7393" w:rsidRPr="00576D67">
        <w:rPr>
          <w:rFonts w:ascii="Arial" w:hAnsi="Arial" w:cs="Arial"/>
          <w:szCs w:val="20"/>
          <w:lang w:eastAsia="ar-SA"/>
        </w:rPr>
        <w:t>odborně způsobil</w:t>
      </w:r>
      <w:r w:rsidRPr="00576D67">
        <w:rPr>
          <w:rFonts w:ascii="Arial" w:hAnsi="Arial" w:cs="Arial"/>
          <w:szCs w:val="20"/>
          <w:lang w:eastAsia="ar-SA"/>
        </w:rPr>
        <w:t>á</w:t>
      </w:r>
      <w:r w:rsidR="008A7393" w:rsidRPr="00576D67">
        <w:rPr>
          <w:rFonts w:ascii="Arial" w:hAnsi="Arial" w:cs="Arial"/>
          <w:szCs w:val="20"/>
          <w:lang w:eastAsia="ar-SA"/>
        </w:rPr>
        <w:t xml:space="preserve"> osob</w:t>
      </w:r>
      <w:r w:rsidRPr="00576D67">
        <w:rPr>
          <w:rFonts w:ascii="Arial" w:hAnsi="Arial" w:cs="Arial"/>
          <w:szCs w:val="20"/>
          <w:lang w:eastAsia="ar-SA"/>
        </w:rPr>
        <w:t>a</w:t>
      </w:r>
      <w:r w:rsidR="008A7393" w:rsidRPr="00576D67">
        <w:rPr>
          <w:rFonts w:ascii="Arial" w:hAnsi="Arial" w:cs="Arial"/>
          <w:szCs w:val="20"/>
          <w:lang w:eastAsia="ar-SA"/>
        </w:rPr>
        <w:t xml:space="preserve"> v elektrotechnice dle </w:t>
      </w:r>
      <w:r w:rsidR="000A4417" w:rsidRPr="000A4417">
        <w:rPr>
          <w:rFonts w:ascii="Arial" w:hAnsi="Arial" w:cs="Arial"/>
          <w:szCs w:val="20"/>
          <w:lang w:eastAsia="ar-SA"/>
        </w:rPr>
        <w:t>zákona 250/2021 Sb. / nařízení vlády 194/2022 Sb. o požadavcích na odbornou způsobilost k výkonu činnosti na elektrických zařízeních a na odbornou způsobilost v elektrotechnice, a to § 7 – Vedoucí elektrotechnik (odbornost lze prokázat i v rozsahu zrušené vyhlášky č. 50/1978 Sb., o odborné způsobilosti v elektrotechnice, ve znění pozdějších předpisů, a to § 8 – pracovníci pro řízení činnosti prováděné dodavatelským způsobem a pracovníci pro řízení provozu)</w:t>
      </w:r>
      <w:bookmarkEnd w:id="25"/>
      <w:r w:rsidR="00C64EE9" w:rsidRPr="000A4417">
        <w:rPr>
          <w:rFonts w:cs="Arial"/>
          <w:szCs w:val="20"/>
        </w:rPr>
        <w:t>.</w:t>
      </w:r>
      <w:bookmarkEnd w:id="26"/>
      <w:r w:rsidR="00177A29" w:rsidRPr="000A4417">
        <w:rPr>
          <w:rFonts w:cs="Arial"/>
          <w:szCs w:val="20"/>
        </w:rPr>
        <w:t xml:space="preserve"> </w:t>
      </w:r>
      <w:bookmarkStart w:id="27" w:name="_Hlk52538471"/>
      <w:r w:rsidR="00177A29" w:rsidRPr="000A4417">
        <w:rPr>
          <w:rFonts w:ascii="Arial" w:hAnsi="Arial" w:cs="Arial"/>
          <w:szCs w:val="20"/>
          <w:lang w:eastAsia="ar-SA"/>
        </w:rPr>
        <w:t>Zároveň platí podmínka, že musí být při montáži díla přítomna vždy minimálně jedna osoba s kvalifikací pod číslem 26-014-H - elektromontér fotovoltaických systémů.</w:t>
      </w:r>
      <w:bookmarkEnd w:id="27"/>
    </w:p>
    <w:p w14:paraId="4A526BC8" w14:textId="77777777" w:rsidR="00C64EE9" w:rsidRPr="00427907" w:rsidRDefault="00C64EE9" w:rsidP="00C64EE9">
      <w:pPr>
        <w:pStyle w:val="4sltext"/>
        <w:numPr>
          <w:ilvl w:val="1"/>
          <w:numId w:val="2"/>
        </w:numPr>
        <w:ind w:left="567" w:hanging="567"/>
        <w:rPr>
          <w:rFonts w:cs="Arial"/>
          <w:sz w:val="20"/>
          <w:szCs w:val="20"/>
        </w:rPr>
      </w:pPr>
      <w:bookmarkStart w:id="28" w:name="_Ref51944774"/>
      <w:r w:rsidRPr="00427907">
        <w:rPr>
          <w:rFonts w:cs="Arial"/>
          <w:sz w:val="20"/>
          <w:szCs w:val="20"/>
        </w:rPr>
        <w:t>Objednatel výslovně požaduje, aby zaměstnanci zhotovitele:</w:t>
      </w:r>
      <w:bookmarkEnd w:id="28"/>
    </w:p>
    <w:p w14:paraId="12E9E8FF" w14:textId="6BD0BAF8" w:rsidR="000A4417" w:rsidRPr="00D065B4" w:rsidRDefault="000A4417" w:rsidP="004955D1">
      <w:pPr>
        <w:pStyle w:val="4sltext"/>
        <w:numPr>
          <w:ilvl w:val="2"/>
          <w:numId w:val="15"/>
        </w:numPr>
        <w:ind w:left="851" w:hanging="284"/>
        <w:rPr>
          <w:rFonts w:cs="Arial"/>
          <w:sz w:val="20"/>
          <w:szCs w:val="20"/>
          <w:lang w:eastAsia="cs-CZ"/>
        </w:rPr>
      </w:pPr>
      <w:r w:rsidRPr="005A14BB">
        <w:rPr>
          <w:rFonts w:cs="Arial"/>
          <w:sz w:val="20"/>
          <w:szCs w:val="20"/>
          <w:lang w:eastAsia="cs-CZ"/>
        </w:rPr>
        <w:t xml:space="preserve">Dodržovali interní </w:t>
      </w:r>
      <w:r w:rsidRPr="00D065B4">
        <w:rPr>
          <w:rFonts w:cs="Arial"/>
          <w:sz w:val="20"/>
          <w:szCs w:val="20"/>
          <w:lang w:eastAsia="cs-CZ"/>
        </w:rPr>
        <w:t>bezpečnostn</w:t>
      </w:r>
      <w:r w:rsidR="00427B64">
        <w:rPr>
          <w:rFonts w:cs="Arial"/>
          <w:sz w:val="20"/>
          <w:szCs w:val="20"/>
          <w:lang w:eastAsia="cs-CZ"/>
        </w:rPr>
        <w:t>í</w:t>
      </w:r>
      <w:r w:rsidRPr="00D065B4">
        <w:rPr>
          <w:rFonts w:cs="Arial"/>
          <w:sz w:val="20"/>
          <w:szCs w:val="20"/>
          <w:lang w:eastAsia="cs-CZ"/>
        </w:rPr>
        <w:t xml:space="preserve"> předpisy </w:t>
      </w:r>
      <w:r w:rsidRPr="005A14BB">
        <w:rPr>
          <w:rFonts w:cs="Arial"/>
          <w:sz w:val="20"/>
          <w:szCs w:val="20"/>
          <w:lang w:eastAsia="cs-CZ"/>
        </w:rPr>
        <w:t xml:space="preserve">dané </w:t>
      </w:r>
      <w:r w:rsidRPr="00D065B4">
        <w:rPr>
          <w:rFonts w:cs="Arial"/>
          <w:sz w:val="20"/>
          <w:szCs w:val="20"/>
          <w:lang w:eastAsia="cs-CZ"/>
        </w:rPr>
        <w:t>Objednatelem</w:t>
      </w:r>
      <w:r w:rsidR="008C04A8" w:rsidRPr="00D065B4">
        <w:rPr>
          <w:rFonts w:cs="Arial"/>
          <w:sz w:val="20"/>
          <w:szCs w:val="20"/>
          <w:lang w:eastAsia="cs-CZ"/>
        </w:rPr>
        <w:t xml:space="preserve"> – Objednatel zajistí </w:t>
      </w:r>
      <w:r w:rsidR="008C04A8" w:rsidRPr="00427907">
        <w:rPr>
          <w:rFonts w:cs="Arial"/>
          <w:sz w:val="20"/>
          <w:szCs w:val="20"/>
          <w:lang w:eastAsia="cs-CZ"/>
        </w:rPr>
        <w:t>proškolení osob na straně dodavatele z interních předpisů zadavatele, zejména s ohledem na oblast PO, BOZP apod</w:t>
      </w:r>
    </w:p>
    <w:p w14:paraId="56FDA295" w14:textId="586E1A0A" w:rsidR="00C64EE9" w:rsidRPr="003922A2" w:rsidRDefault="008940B1" w:rsidP="004955D1">
      <w:pPr>
        <w:pStyle w:val="4sltext"/>
        <w:numPr>
          <w:ilvl w:val="2"/>
          <w:numId w:val="15"/>
        </w:numPr>
        <w:ind w:left="851" w:hanging="284"/>
        <w:rPr>
          <w:rFonts w:cs="Arial"/>
          <w:sz w:val="20"/>
          <w:szCs w:val="20"/>
          <w:lang w:eastAsia="cs-CZ"/>
        </w:rPr>
      </w:pPr>
      <w:r w:rsidRPr="00427907">
        <w:rPr>
          <w:rFonts w:cs="Arial"/>
          <w:sz w:val="20"/>
          <w:szCs w:val="20"/>
          <w:lang w:eastAsia="cs-CZ"/>
        </w:rPr>
        <w:t>B</w:t>
      </w:r>
      <w:r w:rsidR="00C64EE9" w:rsidRPr="00427907">
        <w:rPr>
          <w:rFonts w:cs="Arial"/>
          <w:sz w:val="20"/>
          <w:szCs w:val="20"/>
          <w:lang w:eastAsia="cs-CZ"/>
        </w:rPr>
        <w:t>ěhem provádění</w:t>
      </w:r>
      <w:r w:rsidR="00C64EE9" w:rsidRPr="003922A2">
        <w:rPr>
          <w:rFonts w:cs="Arial"/>
          <w:sz w:val="20"/>
          <w:szCs w:val="20"/>
          <w:lang w:eastAsia="cs-CZ"/>
        </w:rPr>
        <w:t xml:space="preserve"> prací </w:t>
      </w:r>
      <w:r>
        <w:rPr>
          <w:rFonts w:cs="Arial"/>
          <w:sz w:val="20"/>
          <w:szCs w:val="20"/>
          <w:lang w:eastAsia="cs-CZ"/>
        </w:rPr>
        <w:t>používali stanovené OOPP</w:t>
      </w:r>
      <w:r w:rsidR="00C64EE9" w:rsidRPr="003922A2">
        <w:rPr>
          <w:rFonts w:cs="Arial"/>
          <w:sz w:val="20"/>
          <w:szCs w:val="20"/>
          <w:lang w:eastAsia="cs-CZ"/>
        </w:rPr>
        <w:t xml:space="preserve"> a </w:t>
      </w:r>
      <w:r w:rsidR="00C64EE9">
        <w:rPr>
          <w:rFonts w:cs="Arial"/>
          <w:sz w:val="20"/>
          <w:szCs w:val="20"/>
          <w:lang w:eastAsia="cs-CZ"/>
        </w:rPr>
        <w:t>p</w:t>
      </w:r>
      <w:r w:rsidR="00C64EE9" w:rsidRPr="003922A2">
        <w:rPr>
          <w:rFonts w:cs="Arial"/>
          <w:sz w:val="20"/>
          <w:szCs w:val="20"/>
          <w:lang w:eastAsia="cs-CZ"/>
        </w:rPr>
        <w:t>ři práci ve výškách byli jištěni lanem</w:t>
      </w:r>
      <w:r>
        <w:rPr>
          <w:rFonts w:cs="Arial"/>
          <w:sz w:val="20"/>
          <w:szCs w:val="20"/>
          <w:lang w:eastAsia="cs-CZ"/>
        </w:rPr>
        <w:t xml:space="preserve"> n</w:t>
      </w:r>
      <w:r w:rsidRPr="008940B1">
        <w:rPr>
          <w:rFonts w:cs="Arial"/>
          <w:sz w:val="20"/>
          <w:szCs w:val="20"/>
          <w:lang w:eastAsia="cs-CZ"/>
        </w:rPr>
        <w:t>ebo záchytným systémem proti pádu z výšky</w:t>
      </w:r>
      <w:r w:rsidR="00C64EE9" w:rsidRPr="003922A2">
        <w:rPr>
          <w:rFonts w:cs="Arial"/>
          <w:sz w:val="20"/>
          <w:szCs w:val="20"/>
          <w:lang w:eastAsia="cs-CZ"/>
        </w:rPr>
        <w:t>.</w:t>
      </w:r>
      <w:r w:rsidR="00C64EE9">
        <w:rPr>
          <w:rFonts w:cs="Arial"/>
          <w:sz w:val="20"/>
          <w:szCs w:val="20"/>
          <w:lang w:eastAsia="cs-CZ"/>
        </w:rPr>
        <w:t xml:space="preserve"> </w:t>
      </w:r>
    </w:p>
    <w:p w14:paraId="1F145C59" w14:textId="6D8355E8"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 xml:space="preserve">Používali </w:t>
      </w:r>
      <w:r w:rsidR="00D21265">
        <w:rPr>
          <w:rFonts w:cs="Arial"/>
          <w:sz w:val="20"/>
          <w:szCs w:val="20"/>
          <w:lang w:eastAsia="cs-CZ"/>
        </w:rPr>
        <w:t xml:space="preserve">vlastní </w:t>
      </w:r>
      <w:r>
        <w:rPr>
          <w:rFonts w:cs="Arial"/>
          <w:sz w:val="20"/>
          <w:szCs w:val="20"/>
          <w:lang w:eastAsia="cs-CZ"/>
        </w:rPr>
        <w:t>toalety</w:t>
      </w:r>
      <w:r w:rsidR="001F403B">
        <w:rPr>
          <w:rFonts w:cs="Arial"/>
          <w:sz w:val="20"/>
          <w:szCs w:val="20"/>
          <w:lang w:eastAsia="cs-CZ"/>
        </w:rPr>
        <w:t>, které si zhotovitel zajistí, popř. toalety</w:t>
      </w:r>
      <w:r>
        <w:rPr>
          <w:rFonts w:cs="Arial"/>
          <w:sz w:val="20"/>
          <w:szCs w:val="20"/>
          <w:lang w:eastAsia="cs-CZ"/>
        </w:rPr>
        <w:t xml:space="preserve"> určené objednatelem.</w:t>
      </w:r>
    </w:p>
    <w:p w14:paraId="6B2792BA" w14:textId="77777777"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Nevstupovali do jiných objektů, s výjimkou Staveniště.</w:t>
      </w:r>
    </w:p>
    <w:p w14:paraId="50668932" w14:textId="0DA26D09" w:rsidR="00C64EE9" w:rsidRPr="00B160A2" w:rsidRDefault="00C64EE9" w:rsidP="00B160A2">
      <w:pPr>
        <w:pStyle w:val="4sltext"/>
        <w:numPr>
          <w:ilvl w:val="2"/>
          <w:numId w:val="15"/>
        </w:numPr>
        <w:ind w:left="851" w:hanging="284"/>
        <w:rPr>
          <w:rFonts w:cs="Arial"/>
          <w:sz w:val="20"/>
          <w:szCs w:val="20"/>
          <w:lang w:eastAsia="cs-CZ"/>
        </w:rPr>
      </w:pPr>
      <w:r w:rsidRPr="00B160A2">
        <w:rPr>
          <w:rFonts w:cs="Arial"/>
          <w:sz w:val="20"/>
          <w:szCs w:val="20"/>
          <w:lang w:eastAsia="cs-CZ"/>
        </w:rPr>
        <w:t xml:space="preserve">Každé porušení výše uvedených požadavků bude zaneseno do Deníku a bude </w:t>
      </w:r>
      <w:r w:rsidR="005A4E08" w:rsidRPr="00B160A2">
        <w:rPr>
          <w:rFonts w:cs="Arial"/>
          <w:sz w:val="20"/>
          <w:szCs w:val="20"/>
          <w:lang w:eastAsia="cs-CZ"/>
        </w:rPr>
        <w:t xml:space="preserve">řešeno v souladu s registrem bezpečnostních požadavků, </w:t>
      </w:r>
      <w:r w:rsidR="00B160A2">
        <w:rPr>
          <w:rFonts w:cs="Arial"/>
          <w:sz w:val="20"/>
          <w:szCs w:val="20"/>
          <w:lang w:eastAsia="cs-CZ"/>
        </w:rPr>
        <w:t xml:space="preserve">který je </w:t>
      </w:r>
      <w:r w:rsidR="005A4E08" w:rsidRPr="00B160A2">
        <w:rPr>
          <w:rFonts w:cs="Arial"/>
          <w:sz w:val="20"/>
          <w:szCs w:val="20"/>
          <w:lang w:eastAsia="cs-CZ"/>
        </w:rPr>
        <w:t xml:space="preserve">uveřejněn na internetových stránkách </w:t>
      </w:r>
      <w:hyperlink r:id="rId9" w:history="1">
        <w:r w:rsidR="005A4E08" w:rsidRPr="00922D8B">
          <w:rPr>
            <w:rStyle w:val="Hyperlink"/>
            <w:rFonts w:cs="Arial"/>
            <w:sz w:val="20"/>
            <w:szCs w:val="20"/>
            <w:lang w:eastAsia="cs-CZ"/>
          </w:rPr>
          <w:t>https://www.ceproas.cz/vyberova-rizeni/zverejneni-poptavek</w:t>
        </w:r>
      </w:hyperlink>
      <w:r w:rsidR="005A4E08" w:rsidRPr="00B160A2">
        <w:rPr>
          <w:rFonts w:cs="Arial"/>
          <w:sz w:val="20"/>
          <w:szCs w:val="20"/>
          <w:lang w:eastAsia="cs-CZ"/>
        </w:rPr>
        <w:t xml:space="preserve"> </w:t>
      </w:r>
      <w:r w:rsidRPr="00B160A2">
        <w:rPr>
          <w:rFonts w:cs="Arial"/>
          <w:sz w:val="20"/>
          <w:szCs w:val="20"/>
          <w:lang w:eastAsia="cs-CZ"/>
        </w:rPr>
        <w:t xml:space="preserve"> Porušení těchto </w:t>
      </w:r>
      <w:r w:rsidR="00E55C97" w:rsidRPr="00B160A2">
        <w:rPr>
          <w:rFonts w:cs="Arial"/>
          <w:sz w:val="20"/>
          <w:szCs w:val="20"/>
          <w:lang w:eastAsia="cs-CZ"/>
        </w:rPr>
        <w:t xml:space="preserve">požadavků </w:t>
      </w:r>
      <w:r w:rsidRPr="00B160A2">
        <w:rPr>
          <w:rFonts w:cs="Arial"/>
          <w:sz w:val="20"/>
          <w:szCs w:val="20"/>
          <w:lang w:eastAsia="cs-CZ"/>
        </w:rPr>
        <w:t xml:space="preserve">BOZP může nahlásit kontaktní osoba objednatele uvedená v článku </w:t>
      </w:r>
      <w:r w:rsidRPr="00B160A2">
        <w:rPr>
          <w:rFonts w:cs="Arial"/>
          <w:sz w:val="20"/>
          <w:szCs w:val="20"/>
          <w:lang w:eastAsia="cs-CZ"/>
        </w:rPr>
        <w:fldChar w:fldCharType="begin"/>
      </w:r>
      <w:r w:rsidRPr="00B160A2">
        <w:rPr>
          <w:rFonts w:cs="Arial"/>
          <w:sz w:val="20"/>
          <w:szCs w:val="20"/>
          <w:lang w:eastAsia="cs-CZ"/>
        </w:rPr>
        <w:instrText xml:space="preserve"> REF _Ref51944725 \r \h </w:instrText>
      </w:r>
      <w:r w:rsidR="00B160A2" w:rsidRPr="00B160A2">
        <w:rPr>
          <w:rFonts w:cs="Arial"/>
          <w:sz w:val="20"/>
          <w:szCs w:val="20"/>
          <w:lang w:eastAsia="cs-CZ"/>
        </w:rPr>
        <w:instrText xml:space="preserve"> \* MERGEFORMAT </w:instrText>
      </w:r>
      <w:r w:rsidRPr="00B160A2">
        <w:rPr>
          <w:rFonts w:cs="Arial"/>
          <w:sz w:val="20"/>
          <w:szCs w:val="20"/>
          <w:lang w:eastAsia="cs-CZ"/>
        </w:rPr>
      </w:r>
      <w:r w:rsidRPr="00B160A2">
        <w:rPr>
          <w:rFonts w:cs="Arial"/>
          <w:sz w:val="20"/>
          <w:szCs w:val="20"/>
          <w:lang w:eastAsia="cs-CZ"/>
        </w:rPr>
        <w:fldChar w:fldCharType="separate"/>
      </w:r>
      <w:r w:rsidR="00722B20" w:rsidRPr="00B160A2">
        <w:rPr>
          <w:rFonts w:cs="Arial"/>
          <w:sz w:val="20"/>
          <w:szCs w:val="20"/>
          <w:lang w:eastAsia="cs-CZ"/>
        </w:rPr>
        <w:t>1</w:t>
      </w:r>
      <w:r w:rsidR="00647F6D" w:rsidRPr="00B160A2">
        <w:rPr>
          <w:rFonts w:cs="Arial"/>
          <w:sz w:val="20"/>
          <w:szCs w:val="20"/>
          <w:lang w:eastAsia="cs-CZ"/>
        </w:rPr>
        <w:t>5</w:t>
      </w:r>
      <w:r w:rsidR="00722B20" w:rsidRPr="00B160A2">
        <w:rPr>
          <w:rFonts w:cs="Arial"/>
          <w:sz w:val="20"/>
          <w:szCs w:val="20"/>
          <w:lang w:eastAsia="cs-CZ"/>
        </w:rPr>
        <w:t>.2</w:t>
      </w:r>
      <w:r w:rsidRPr="00B160A2">
        <w:rPr>
          <w:rFonts w:cs="Arial"/>
          <w:sz w:val="20"/>
          <w:szCs w:val="20"/>
          <w:lang w:eastAsia="cs-CZ"/>
        </w:rPr>
        <w:fldChar w:fldCharType="end"/>
      </w:r>
      <w:r w:rsidR="00B160A2">
        <w:rPr>
          <w:rFonts w:cs="Arial"/>
          <w:sz w:val="20"/>
          <w:szCs w:val="20"/>
          <w:lang w:eastAsia="cs-CZ"/>
        </w:rPr>
        <w:t>,</w:t>
      </w:r>
      <w:r w:rsidR="00EA3B00">
        <w:rPr>
          <w:rFonts w:cs="Arial"/>
          <w:sz w:val="20"/>
          <w:szCs w:val="20"/>
          <w:lang w:eastAsia="cs-CZ"/>
        </w:rPr>
        <w:t xml:space="preserve"> </w:t>
      </w:r>
      <w:r w:rsidR="00E55C97" w:rsidRPr="00B160A2">
        <w:rPr>
          <w:rFonts w:cs="Arial"/>
          <w:sz w:val="20"/>
          <w:szCs w:val="20"/>
          <w:lang w:eastAsia="cs-CZ"/>
        </w:rPr>
        <w:t>koordinátor</w:t>
      </w:r>
      <w:r w:rsidRPr="00B160A2">
        <w:rPr>
          <w:rFonts w:cs="Arial"/>
          <w:sz w:val="20"/>
          <w:szCs w:val="20"/>
          <w:lang w:eastAsia="cs-CZ"/>
        </w:rPr>
        <w:t xml:space="preserve"> BOZP</w:t>
      </w:r>
      <w:r w:rsidR="00E55C97" w:rsidRPr="00B160A2">
        <w:rPr>
          <w:rFonts w:cs="Arial"/>
          <w:sz w:val="20"/>
          <w:szCs w:val="20"/>
          <w:lang w:eastAsia="cs-CZ"/>
        </w:rPr>
        <w:t>, PO a ŽP</w:t>
      </w:r>
      <w:r w:rsidR="00D4735E" w:rsidRPr="00B160A2">
        <w:rPr>
          <w:rFonts w:cs="Arial"/>
          <w:sz w:val="20"/>
          <w:szCs w:val="20"/>
          <w:lang w:eastAsia="cs-CZ"/>
        </w:rPr>
        <w:t xml:space="preserve"> objednatele.</w:t>
      </w:r>
    </w:p>
    <w:p w14:paraId="08AA2EEA" w14:textId="60FB2742" w:rsidR="00C64EE9" w:rsidRDefault="00C64EE9" w:rsidP="00C64EE9">
      <w:pPr>
        <w:pStyle w:val="4sltext"/>
        <w:numPr>
          <w:ilvl w:val="1"/>
          <w:numId w:val="2"/>
        </w:numPr>
        <w:ind w:left="567" w:hanging="567"/>
        <w:rPr>
          <w:rFonts w:cs="Arial"/>
          <w:sz w:val="20"/>
          <w:szCs w:val="20"/>
        </w:rPr>
      </w:pPr>
      <w:r>
        <w:rPr>
          <w:rFonts w:cs="Arial"/>
          <w:sz w:val="20"/>
          <w:szCs w:val="20"/>
        </w:rPr>
        <w:t xml:space="preserve">Smluvní pokuty uvedené v čl. </w:t>
      </w:r>
      <w:r>
        <w:rPr>
          <w:rFonts w:cs="Arial"/>
          <w:sz w:val="20"/>
          <w:szCs w:val="20"/>
        </w:rPr>
        <w:fldChar w:fldCharType="begin"/>
      </w:r>
      <w:r>
        <w:rPr>
          <w:rFonts w:cs="Arial"/>
          <w:sz w:val="20"/>
          <w:szCs w:val="20"/>
        </w:rPr>
        <w:instrText xml:space="preserve"> REF _Ref51944774 \r \h </w:instrText>
      </w:r>
      <w:r>
        <w:rPr>
          <w:rFonts w:cs="Arial"/>
          <w:sz w:val="20"/>
          <w:szCs w:val="20"/>
        </w:rPr>
      </w:r>
      <w:r>
        <w:rPr>
          <w:rFonts w:cs="Arial"/>
          <w:sz w:val="20"/>
          <w:szCs w:val="20"/>
        </w:rPr>
        <w:fldChar w:fldCharType="separate"/>
      </w:r>
      <w:r w:rsidR="00722B20">
        <w:rPr>
          <w:rFonts w:cs="Arial"/>
          <w:sz w:val="20"/>
          <w:szCs w:val="20"/>
        </w:rPr>
        <w:t>6.13</w:t>
      </w:r>
      <w:r>
        <w:rPr>
          <w:rFonts w:cs="Arial"/>
          <w:sz w:val="20"/>
          <w:szCs w:val="20"/>
        </w:rPr>
        <w:fldChar w:fldCharType="end"/>
      </w:r>
      <w:r>
        <w:rPr>
          <w:rFonts w:cs="Arial"/>
          <w:sz w:val="20"/>
          <w:szCs w:val="20"/>
        </w:rPr>
        <w:t xml:space="preserve"> jsou splatné do 14 dnů od vystavení daňového dokladu.</w:t>
      </w:r>
    </w:p>
    <w:p w14:paraId="0B2250CD" w14:textId="77777777" w:rsidR="00360837" w:rsidRPr="00360837" w:rsidRDefault="00360837" w:rsidP="00360837"/>
    <w:p w14:paraId="3E827727"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Předání díla</w:t>
      </w:r>
    </w:p>
    <w:p w14:paraId="2E21F33A" w14:textId="336FFF40" w:rsidR="00985F75" w:rsidRPr="000C6AD6" w:rsidRDefault="00985F75" w:rsidP="006D64E0">
      <w:pPr>
        <w:pStyle w:val="4sltext"/>
        <w:numPr>
          <w:ilvl w:val="1"/>
          <w:numId w:val="2"/>
        </w:numPr>
        <w:ind w:left="567" w:hanging="567"/>
        <w:rPr>
          <w:rFonts w:cs="Arial"/>
          <w:bCs/>
          <w:sz w:val="20"/>
          <w:szCs w:val="20"/>
        </w:rPr>
      </w:pPr>
      <w:r w:rsidRPr="000C6AD6">
        <w:rPr>
          <w:rFonts w:cs="Arial"/>
          <w:bCs/>
          <w:sz w:val="20"/>
          <w:szCs w:val="20"/>
        </w:rPr>
        <w:t>Dílo je dokončeno v</w:t>
      </w:r>
      <w:r w:rsidR="00CF0152">
        <w:rPr>
          <w:rFonts w:cs="Arial"/>
          <w:bCs/>
          <w:sz w:val="20"/>
          <w:szCs w:val="20"/>
        </w:rPr>
        <w:t> </w:t>
      </w:r>
      <w:r w:rsidRPr="000C6AD6">
        <w:rPr>
          <w:rFonts w:cs="Arial"/>
          <w:bCs/>
          <w:sz w:val="20"/>
          <w:szCs w:val="20"/>
        </w:rPr>
        <w:t>okamžiku</w:t>
      </w:r>
      <w:r w:rsidR="00CF0152">
        <w:rPr>
          <w:rFonts w:cs="Arial"/>
          <w:bCs/>
          <w:sz w:val="20"/>
          <w:szCs w:val="20"/>
        </w:rPr>
        <w:t xml:space="preserve"> </w:t>
      </w:r>
      <w:r w:rsidR="00D358FF">
        <w:rPr>
          <w:rFonts w:cs="Arial"/>
          <w:bCs/>
          <w:sz w:val="20"/>
          <w:szCs w:val="20"/>
        </w:rPr>
        <w:t>závěrečné kontrolní prohlídky</w:t>
      </w:r>
      <w:r w:rsidRPr="000C6AD6">
        <w:rPr>
          <w:rFonts w:cs="Arial"/>
          <w:bCs/>
          <w:sz w:val="20"/>
          <w:szCs w:val="20"/>
        </w:rPr>
        <w:t xml:space="preserve">, kdy </w:t>
      </w:r>
      <w:r w:rsidRPr="008C04A8">
        <w:rPr>
          <w:rFonts w:cs="Arial"/>
          <w:bCs/>
          <w:sz w:val="20"/>
          <w:szCs w:val="20"/>
        </w:rPr>
        <w:t xml:space="preserve">má všechny dohodnuté </w:t>
      </w:r>
      <w:r w:rsidRPr="005A14BB">
        <w:rPr>
          <w:rFonts w:cs="Arial"/>
          <w:bCs/>
          <w:sz w:val="20"/>
          <w:szCs w:val="20"/>
        </w:rPr>
        <w:t>vlastnosti</w:t>
      </w:r>
      <w:r w:rsidR="000158F2" w:rsidRPr="005A14BB">
        <w:rPr>
          <w:rFonts w:cs="Arial"/>
          <w:bCs/>
          <w:sz w:val="20"/>
          <w:szCs w:val="20"/>
        </w:rPr>
        <w:t xml:space="preserve"> </w:t>
      </w:r>
      <w:r w:rsidRPr="005A14BB">
        <w:rPr>
          <w:rFonts w:cs="Arial"/>
          <w:bCs/>
          <w:sz w:val="20"/>
          <w:szCs w:val="20"/>
        </w:rPr>
        <w:t>a</w:t>
      </w:r>
      <w:r w:rsidR="000158F2" w:rsidRPr="005A14BB">
        <w:rPr>
          <w:rFonts w:cs="Arial"/>
          <w:bCs/>
          <w:sz w:val="20"/>
          <w:szCs w:val="20"/>
        </w:rPr>
        <w:t xml:space="preserve"> </w:t>
      </w:r>
      <w:r w:rsidRPr="005A14BB">
        <w:rPr>
          <w:rFonts w:cs="Arial"/>
          <w:bCs/>
          <w:sz w:val="20"/>
          <w:szCs w:val="20"/>
        </w:rPr>
        <w:t>zhotovitel předvede jeho způsobilost sloužit doho</w:t>
      </w:r>
      <w:r w:rsidRPr="008C04A8">
        <w:rPr>
          <w:rFonts w:cs="Arial"/>
          <w:bCs/>
          <w:sz w:val="20"/>
          <w:szCs w:val="20"/>
        </w:rPr>
        <w:t xml:space="preserve">dnutému účelu. </w:t>
      </w:r>
      <w:r w:rsidR="00C33A6F" w:rsidRPr="008C04A8">
        <w:rPr>
          <w:rFonts w:cs="Arial"/>
          <w:bCs/>
          <w:sz w:val="20"/>
          <w:szCs w:val="20"/>
        </w:rPr>
        <w:t>Tato skutečnost</w:t>
      </w:r>
      <w:r w:rsidR="00C33A6F">
        <w:rPr>
          <w:rFonts w:cs="Arial"/>
          <w:bCs/>
          <w:sz w:val="20"/>
          <w:szCs w:val="20"/>
        </w:rPr>
        <w:t xml:space="preserve"> bude potvrzena podpisem protokolu o předání díla ze strany objednatele</w:t>
      </w:r>
      <w:r w:rsidR="002C4B2F">
        <w:rPr>
          <w:rFonts w:cs="Arial"/>
          <w:bCs/>
          <w:sz w:val="20"/>
          <w:szCs w:val="20"/>
        </w:rPr>
        <w:t>.</w:t>
      </w:r>
      <w:r w:rsidR="00C33A6F">
        <w:rPr>
          <w:rFonts w:cs="Arial"/>
          <w:bCs/>
          <w:sz w:val="20"/>
          <w:szCs w:val="20"/>
        </w:rPr>
        <w:t xml:space="preserve"> </w:t>
      </w:r>
      <w:r w:rsidRPr="000C6AD6">
        <w:rPr>
          <w:rFonts w:cs="Arial"/>
          <w:bCs/>
          <w:sz w:val="20"/>
          <w:szCs w:val="20"/>
        </w:rPr>
        <w:t xml:space="preserve">Způsobilost sloužit dohodnutému účelu bude prokázána provedením </w:t>
      </w:r>
      <w:r w:rsidR="00D14580">
        <w:rPr>
          <w:rFonts w:cs="Arial"/>
          <w:bCs/>
          <w:sz w:val="20"/>
          <w:szCs w:val="20"/>
        </w:rPr>
        <w:t xml:space="preserve">všech dohodnutých </w:t>
      </w:r>
      <w:r w:rsidRPr="000C6AD6">
        <w:rPr>
          <w:rFonts w:cs="Arial"/>
          <w:bCs/>
          <w:sz w:val="20"/>
          <w:szCs w:val="20"/>
        </w:rPr>
        <w:t>funkčních zkoušek</w:t>
      </w:r>
      <w:r w:rsidR="008C3408">
        <w:rPr>
          <w:rFonts w:cs="Arial"/>
          <w:bCs/>
          <w:sz w:val="20"/>
          <w:szCs w:val="20"/>
        </w:rPr>
        <w:t xml:space="preserve"> v rozsahu jednotlivých dílčích zkoušek </w:t>
      </w:r>
      <w:r w:rsidR="008C3408">
        <w:rPr>
          <w:rFonts w:cs="Arial"/>
          <w:bCs/>
          <w:sz w:val="20"/>
          <w:szCs w:val="20"/>
        </w:rPr>
        <w:lastRenderedPageBreak/>
        <w:t>s komplexním vyzkoušením celého díla</w:t>
      </w:r>
      <w:r w:rsidR="002C4B2F">
        <w:rPr>
          <w:rFonts w:cs="Arial"/>
          <w:bCs/>
          <w:sz w:val="20"/>
          <w:szCs w:val="20"/>
        </w:rPr>
        <w:t>,</w:t>
      </w:r>
      <w:r w:rsidR="008C3408">
        <w:rPr>
          <w:rFonts w:cs="Arial"/>
          <w:bCs/>
          <w:sz w:val="20"/>
          <w:szCs w:val="20"/>
        </w:rPr>
        <w:t xml:space="preserve"> </w:t>
      </w:r>
      <w:r w:rsidR="009D1309">
        <w:rPr>
          <w:rFonts w:cs="Arial"/>
          <w:bCs/>
          <w:sz w:val="20"/>
          <w:szCs w:val="20"/>
        </w:rPr>
        <w:t xml:space="preserve">dle plánu kontrol a zkoušek, který bude připraven Zhotovitelem a následně schválen </w:t>
      </w:r>
      <w:r w:rsidR="00896588">
        <w:rPr>
          <w:rFonts w:cs="Arial"/>
          <w:bCs/>
          <w:sz w:val="20"/>
          <w:szCs w:val="20"/>
        </w:rPr>
        <w:t>o</w:t>
      </w:r>
      <w:r w:rsidR="009D1309">
        <w:rPr>
          <w:rFonts w:cs="Arial"/>
          <w:bCs/>
          <w:sz w:val="20"/>
          <w:szCs w:val="20"/>
        </w:rPr>
        <w:t xml:space="preserve">bjednatelem v rámci zápisu v </w:t>
      </w:r>
      <w:r w:rsidR="00C33A6F">
        <w:rPr>
          <w:rFonts w:cs="Arial"/>
          <w:bCs/>
          <w:sz w:val="20"/>
          <w:szCs w:val="20"/>
        </w:rPr>
        <w:t>Deníku</w:t>
      </w:r>
      <w:r w:rsidRPr="000C6AD6">
        <w:rPr>
          <w:rFonts w:cs="Arial"/>
          <w:bCs/>
          <w:sz w:val="20"/>
          <w:szCs w:val="20"/>
        </w:rPr>
        <w:t>.</w:t>
      </w:r>
    </w:p>
    <w:p w14:paraId="7F7B551D" w14:textId="311B3C00" w:rsidR="00FF2472" w:rsidRPr="00FF2472" w:rsidRDefault="009D1309" w:rsidP="00FF2472">
      <w:pPr>
        <w:pStyle w:val="4sltext"/>
        <w:numPr>
          <w:ilvl w:val="1"/>
          <w:numId w:val="2"/>
        </w:numPr>
        <w:ind w:left="567" w:hanging="567"/>
        <w:rPr>
          <w:rFonts w:cs="Arial"/>
          <w:bCs/>
          <w:sz w:val="20"/>
          <w:szCs w:val="20"/>
        </w:rPr>
      </w:pPr>
      <w:r w:rsidRPr="006071B4">
        <w:rPr>
          <w:rFonts w:cs="Arial"/>
          <w:bCs/>
          <w:sz w:val="20"/>
          <w:szCs w:val="20"/>
        </w:rPr>
        <w:t xml:space="preserve">Na základě výsledků dílčích a komplexních zkoušek zahrnující individuální vyzkoušení budou zpracovány zápisy o provedených dílčích zkouškách a o </w:t>
      </w:r>
      <w:r w:rsidRPr="008C04A8">
        <w:rPr>
          <w:rFonts w:cs="Arial"/>
          <w:bCs/>
          <w:sz w:val="20"/>
          <w:szCs w:val="20"/>
        </w:rPr>
        <w:t>provedené komplexní zkoušce. Před</w:t>
      </w:r>
      <w:r w:rsidRPr="006071B4">
        <w:rPr>
          <w:rFonts w:cs="Arial"/>
          <w:bCs/>
          <w:sz w:val="20"/>
          <w:szCs w:val="20"/>
        </w:rPr>
        <w:t xml:space="preserve"> uvedením do provozu zpracuje Zhotovitel provozní řády všech technologických celků. Na závěr komplexní zkoušky proběhne garanční měření. Tyto dokumenty</w:t>
      </w:r>
      <w:r w:rsidR="00FF2472">
        <w:rPr>
          <w:rFonts w:cs="Arial"/>
          <w:bCs/>
          <w:sz w:val="20"/>
          <w:szCs w:val="20"/>
        </w:rPr>
        <w:t xml:space="preserve"> (výsledky zkoušek)</w:t>
      </w:r>
      <w:r w:rsidRPr="006071B4">
        <w:rPr>
          <w:rFonts w:cs="Arial"/>
          <w:bCs/>
          <w:sz w:val="20"/>
          <w:szCs w:val="20"/>
        </w:rPr>
        <w:t xml:space="preserve"> budou sloužit spolu s dalšími nezbytnými doklady a certifikáty, dokumentací skutečného provedení stavby a upraveným a doplněným provozním řádem zařízení jako podklad pro protokol o předání a převzetí celého díla. Bude také provedeno zaškolení obsluhy a všech oprávněných osob provozovatele s důrazem na zajištění trvalé udržitelných parametrů, splnění všech požadavků na ochranu přírody a krajiny, hygienických požadavků a požadavků na ochranu práce.</w:t>
      </w:r>
    </w:p>
    <w:p w14:paraId="0F558918" w14:textId="0E0EEFCA" w:rsidR="00985F75" w:rsidRDefault="00985F75" w:rsidP="006D64E0">
      <w:pPr>
        <w:pStyle w:val="4sltext"/>
        <w:numPr>
          <w:ilvl w:val="1"/>
          <w:numId w:val="2"/>
        </w:numPr>
        <w:ind w:left="567" w:hanging="567"/>
        <w:rPr>
          <w:rFonts w:cs="Arial"/>
          <w:bCs/>
          <w:sz w:val="20"/>
          <w:szCs w:val="20"/>
        </w:rPr>
      </w:pPr>
      <w:r w:rsidRPr="000C6AD6">
        <w:rPr>
          <w:rFonts w:cs="Arial"/>
          <w:bCs/>
          <w:sz w:val="20"/>
          <w:szCs w:val="20"/>
        </w:rPr>
        <w:t xml:space="preserve">Po úspěšném </w:t>
      </w:r>
      <w:r w:rsidRPr="008C04A8">
        <w:rPr>
          <w:rFonts w:cs="Arial"/>
          <w:bCs/>
          <w:sz w:val="20"/>
          <w:szCs w:val="20"/>
        </w:rPr>
        <w:t xml:space="preserve">předvedení </w:t>
      </w:r>
      <w:r w:rsidRPr="00FF2472">
        <w:rPr>
          <w:rFonts w:cs="Arial"/>
          <w:bCs/>
          <w:sz w:val="20"/>
          <w:szCs w:val="20"/>
        </w:rPr>
        <w:t xml:space="preserve">funkčních zkoušek </w:t>
      </w:r>
      <w:r w:rsidR="008C04A8" w:rsidRPr="00FF2472">
        <w:rPr>
          <w:rFonts w:cs="Arial"/>
          <w:bCs/>
          <w:sz w:val="20"/>
          <w:szCs w:val="20"/>
        </w:rPr>
        <w:t xml:space="preserve">a komplexní zkoušky </w:t>
      </w:r>
      <w:r w:rsidR="005D7663" w:rsidRPr="00FF2472">
        <w:rPr>
          <w:rFonts w:cs="Arial"/>
          <w:bCs/>
          <w:sz w:val="20"/>
          <w:szCs w:val="20"/>
        </w:rPr>
        <w:t xml:space="preserve">se </w:t>
      </w:r>
      <w:r w:rsidRPr="00FF2472">
        <w:rPr>
          <w:rFonts w:cs="Arial"/>
          <w:bCs/>
          <w:sz w:val="20"/>
          <w:szCs w:val="20"/>
        </w:rPr>
        <w:t xml:space="preserve">zhotovitel </w:t>
      </w:r>
      <w:r w:rsidR="005D7663" w:rsidRPr="00FF2472">
        <w:rPr>
          <w:rFonts w:cs="Arial"/>
          <w:bCs/>
          <w:sz w:val="20"/>
          <w:szCs w:val="20"/>
        </w:rPr>
        <w:t>zavazuj</w:t>
      </w:r>
      <w:r w:rsidR="005D7663" w:rsidRPr="008C04A8">
        <w:rPr>
          <w:rFonts w:cs="Arial"/>
          <w:bCs/>
          <w:sz w:val="20"/>
          <w:szCs w:val="20"/>
        </w:rPr>
        <w:t xml:space="preserve">e dokončené </w:t>
      </w:r>
      <w:r w:rsidR="00A752EF" w:rsidRPr="008C04A8">
        <w:rPr>
          <w:rFonts w:cs="Arial"/>
          <w:bCs/>
          <w:sz w:val="20"/>
          <w:szCs w:val="20"/>
        </w:rPr>
        <w:t>d</w:t>
      </w:r>
      <w:r w:rsidR="005D7663" w:rsidRPr="008C04A8">
        <w:rPr>
          <w:rFonts w:cs="Arial"/>
          <w:bCs/>
          <w:sz w:val="20"/>
          <w:szCs w:val="20"/>
        </w:rPr>
        <w:t xml:space="preserve">ílo bez vad a nedodělků </w:t>
      </w:r>
      <w:r w:rsidR="000A4417" w:rsidRPr="008C04A8">
        <w:rPr>
          <w:rFonts w:cs="Arial"/>
          <w:bCs/>
          <w:sz w:val="20"/>
          <w:szCs w:val="20"/>
        </w:rPr>
        <w:t xml:space="preserve">(vyjma vad a nedodělků, které nebrání řádnému užívání díla) </w:t>
      </w:r>
      <w:r w:rsidR="005D7663" w:rsidRPr="008C04A8">
        <w:rPr>
          <w:rFonts w:cs="Arial"/>
          <w:bCs/>
          <w:sz w:val="20"/>
          <w:szCs w:val="20"/>
        </w:rPr>
        <w:t xml:space="preserve">protokolárně </w:t>
      </w:r>
      <w:r w:rsidRPr="008C04A8">
        <w:rPr>
          <w:rFonts w:cs="Arial"/>
          <w:bCs/>
          <w:sz w:val="20"/>
          <w:szCs w:val="20"/>
        </w:rPr>
        <w:t xml:space="preserve">předat </w:t>
      </w:r>
      <w:r w:rsidR="005D7663" w:rsidRPr="008C04A8">
        <w:rPr>
          <w:rFonts w:cs="Arial"/>
          <w:bCs/>
          <w:sz w:val="20"/>
          <w:szCs w:val="20"/>
        </w:rPr>
        <w:t>objednateli</w:t>
      </w:r>
      <w:r w:rsidRPr="008C04A8">
        <w:rPr>
          <w:rFonts w:cs="Arial"/>
          <w:bCs/>
          <w:sz w:val="20"/>
          <w:szCs w:val="20"/>
        </w:rPr>
        <w:t>, a to</w:t>
      </w:r>
      <w:r w:rsidR="005D7663" w:rsidRPr="008C04A8">
        <w:rPr>
          <w:rFonts w:cs="Arial"/>
          <w:bCs/>
          <w:sz w:val="20"/>
          <w:szCs w:val="20"/>
        </w:rPr>
        <w:t xml:space="preserve"> nejpozději</w:t>
      </w:r>
      <w:r w:rsidR="005D7663" w:rsidRPr="000C6AD6">
        <w:rPr>
          <w:rFonts w:cs="Arial"/>
          <w:bCs/>
          <w:sz w:val="20"/>
          <w:szCs w:val="20"/>
        </w:rPr>
        <w:t xml:space="preserve"> ve lhůtě pro provedení </w:t>
      </w:r>
      <w:r w:rsidR="00A752EF">
        <w:rPr>
          <w:rFonts w:cs="Arial"/>
          <w:bCs/>
          <w:sz w:val="20"/>
          <w:szCs w:val="20"/>
        </w:rPr>
        <w:t>d</w:t>
      </w:r>
      <w:r w:rsidR="005D7663" w:rsidRPr="000C6AD6">
        <w:rPr>
          <w:rFonts w:cs="Arial"/>
          <w:bCs/>
          <w:sz w:val="20"/>
          <w:szCs w:val="20"/>
        </w:rPr>
        <w:t>íla</w:t>
      </w:r>
      <w:r w:rsidR="008C04A8">
        <w:rPr>
          <w:rFonts w:cs="Arial"/>
          <w:bCs/>
          <w:sz w:val="20"/>
          <w:szCs w:val="20"/>
        </w:rPr>
        <w:t>, viz. odst. 3.1.4</w:t>
      </w:r>
      <w:r w:rsidR="00FF2472">
        <w:rPr>
          <w:rFonts w:cs="Arial"/>
          <w:bCs/>
          <w:sz w:val="20"/>
          <w:szCs w:val="20"/>
        </w:rPr>
        <w:t>, který zohledňuje i čas pro následný ověřovací provoz</w:t>
      </w:r>
      <w:r w:rsidR="005D7663" w:rsidRPr="000C6AD6">
        <w:rPr>
          <w:rFonts w:cs="Arial"/>
          <w:bCs/>
          <w:sz w:val="20"/>
          <w:szCs w:val="20"/>
        </w:rPr>
        <w:t>.</w:t>
      </w:r>
      <w:r w:rsidR="00683CB8" w:rsidRPr="000C6AD6">
        <w:rPr>
          <w:rFonts w:cs="Arial"/>
          <w:bCs/>
          <w:sz w:val="20"/>
          <w:szCs w:val="20"/>
        </w:rPr>
        <w:t xml:space="preserve"> </w:t>
      </w:r>
      <w:r w:rsidRPr="000C6AD6">
        <w:rPr>
          <w:rFonts w:cs="Arial"/>
          <w:bCs/>
          <w:sz w:val="20"/>
          <w:szCs w:val="20"/>
        </w:rPr>
        <w:t>V předávacím protokolu budou uvedeny výsledky funkčních zkoušek a existuje-li o těchto výsledcích písemný záznam, bude tento tvořit přílohu předávacího protokolu. Součástí předání bude i veškerá dokumentace vztahující se k </w:t>
      </w:r>
      <w:r w:rsidR="00A752EF">
        <w:rPr>
          <w:rFonts w:cs="Arial"/>
          <w:bCs/>
          <w:sz w:val="20"/>
          <w:szCs w:val="20"/>
        </w:rPr>
        <w:t>d</w:t>
      </w:r>
      <w:r w:rsidRPr="000C6AD6">
        <w:rPr>
          <w:rFonts w:cs="Arial"/>
          <w:bCs/>
          <w:sz w:val="20"/>
          <w:szCs w:val="20"/>
        </w:rPr>
        <w:t>íl</w:t>
      </w:r>
      <w:r w:rsidR="00897B84" w:rsidRPr="000C6AD6">
        <w:rPr>
          <w:rFonts w:cs="Arial"/>
          <w:bCs/>
          <w:sz w:val="20"/>
          <w:szCs w:val="20"/>
        </w:rPr>
        <w:t>u</w:t>
      </w:r>
      <w:r w:rsidRPr="000C6AD6">
        <w:rPr>
          <w:rFonts w:cs="Arial"/>
          <w:bCs/>
          <w:sz w:val="20"/>
          <w:szCs w:val="20"/>
        </w:rPr>
        <w:t xml:space="preserve">, jakož i veškeré atesty či prohlášení o shodě. </w:t>
      </w:r>
      <w:r w:rsidR="009F0898">
        <w:rPr>
          <w:rFonts w:cs="Arial"/>
          <w:bCs/>
          <w:sz w:val="20"/>
          <w:szCs w:val="20"/>
        </w:rPr>
        <w:t>Pokud</w:t>
      </w:r>
      <w:r w:rsidRPr="000C6AD6">
        <w:rPr>
          <w:rFonts w:cs="Arial"/>
          <w:bCs/>
          <w:sz w:val="20"/>
          <w:szCs w:val="20"/>
        </w:rPr>
        <w:t xml:space="preserve"> objednatel přev</w:t>
      </w:r>
      <w:r w:rsidR="009F0898">
        <w:rPr>
          <w:rFonts w:cs="Arial"/>
          <w:bCs/>
          <w:sz w:val="20"/>
          <w:szCs w:val="20"/>
        </w:rPr>
        <w:t>ezme</w:t>
      </w:r>
      <w:r w:rsidR="003F10EF">
        <w:rPr>
          <w:rFonts w:cs="Arial"/>
          <w:bCs/>
          <w:sz w:val="20"/>
          <w:szCs w:val="20"/>
        </w:rPr>
        <w:t xml:space="preserve"> </w:t>
      </w:r>
      <w:r w:rsidR="00A752EF">
        <w:rPr>
          <w:rFonts w:cs="Arial"/>
          <w:bCs/>
          <w:sz w:val="20"/>
          <w:szCs w:val="20"/>
        </w:rPr>
        <w:t>d</w:t>
      </w:r>
      <w:r w:rsidRPr="000C6AD6">
        <w:rPr>
          <w:rFonts w:cs="Arial"/>
          <w:bCs/>
          <w:sz w:val="20"/>
          <w:szCs w:val="20"/>
        </w:rPr>
        <w:t>ílo s</w:t>
      </w:r>
      <w:r w:rsidR="009F0898">
        <w:rPr>
          <w:rFonts w:cs="Arial"/>
          <w:bCs/>
          <w:sz w:val="20"/>
          <w:szCs w:val="20"/>
        </w:rPr>
        <w:t> </w:t>
      </w:r>
      <w:r w:rsidRPr="000C6AD6">
        <w:rPr>
          <w:rFonts w:cs="Arial"/>
          <w:bCs/>
          <w:sz w:val="20"/>
          <w:szCs w:val="20"/>
        </w:rPr>
        <w:t>vadami</w:t>
      </w:r>
      <w:r w:rsidR="009F0898">
        <w:rPr>
          <w:rFonts w:cs="Arial"/>
          <w:bCs/>
          <w:sz w:val="20"/>
          <w:szCs w:val="20"/>
        </w:rPr>
        <w:t xml:space="preserve"> a nedodělk</w:t>
      </w:r>
      <w:r w:rsidR="00971CC7">
        <w:rPr>
          <w:rFonts w:cs="Arial"/>
          <w:bCs/>
          <w:sz w:val="20"/>
          <w:szCs w:val="20"/>
        </w:rPr>
        <w:t>y</w:t>
      </w:r>
      <w:r w:rsidR="009F0898">
        <w:rPr>
          <w:rFonts w:cs="Arial"/>
          <w:bCs/>
          <w:sz w:val="20"/>
          <w:szCs w:val="20"/>
        </w:rPr>
        <w:t>, které nebrání řádnému užívání díla</w:t>
      </w:r>
      <w:r w:rsidRPr="000C6AD6">
        <w:rPr>
          <w:rFonts w:cs="Arial"/>
          <w:bCs/>
          <w:sz w:val="20"/>
          <w:szCs w:val="20"/>
        </w:rPr>
        <w:t>, bude</w:t>
      </w:r>
      <w:r w:rsidR="00377568">
        <w:rPr>
          <w:rFonts w:cs="Arial"/>
          <w:bCs/>
          <w:sz w:val="20"/>
          <w:szCs w:val="20"/>
        </w:rPr>
        <w:t xml:space="preserve"> vyhotoven soupis vad a nedodělků</w:t>
      </w:r>
      <w:r w:rsidR="00056E34">
        <w:rPr>
          <w:rFonts w:cs="Arial"/>
          <w:bCs/>
          <w:sz w:val="20"/>
          <w:szCs w:val="20"/>
        </w:rPr>
        <w:t xml:space="preserve"> s dohodnutým termínem jejich odstranění</w:t>
      </w:r>
      <w:r w:rsidR="003F10EF">
        <w:rPr>
          <w:rFonts w:cs="Arial"/>
          <w:bCs/>
          <w:sz w:val="20"/>
          <w:szCs w:val="20"/>
        </w:rPr>
        <w:t>. Tento seznam bude přílohou předávacího protokolu</w:t>
      </w:r>
      <w:r w:rsidR="004902FF">
        <w:rPr>
          <w:rFonts w:cs="Arial"/>
          <w:bCs/>
          <w:sz w:val="20"/>
          <w:szCs w:val="20"/>
        </w:rPr>
        <w:t>.</w:t>
      </w:r>
      <w:r w:rsidRPr="000C6AD6">
        <w:rPr>
          <w:rFonts w:cs="Arial"/>
          <w:bCs/>
          <w:sz w:val="20"/>
          <w:szCs w:val="20"/>
        </w:rPr>
        <w:t xml:space="preserve"> </w:t>
      </w:r>
    </w:p>
    <w:p w14:paraId="3CB8DBCE" w14:textId="77777777" w:rsidR="003F10EF" w:rsidRPr="003F10EF" w:rsidRDefault="00D632C4" w:rsidP="003F10EF">
      <w:pPr>
        <w:pStyle w:val="4sltext"/>
        <w:numPr>
          <w:ilvl w:val="1"/>
          <w:numId w:val="2"/>
        </w:numPr>
        <w:ind w:left="567" w:firstLine="0"/>
        <w:rPr>
          <w:rFonts w:cs="Arial"/>
          <w:bCs/>
          <w:sz w:val="20"/>
          <w:szCs w:val="20"/>
        </w:rPr>
      </w:pPr>
      <w:bookmarkStart w:id="29" w:name="_Hlk127432413"/>
      <w:r w:rsidRPr="003C419B">
        <w:rPr>
          <w:rFonts w:cs="Arial"/>
          <w:sz w:val="20"/>
          <w:szCs w:val="20"/>
        </w:rPr>
        <w:t xml:space="preserve">Prokázání plné funkčnosti díla bude provedeno v rámci </w:t>
      </w:r>
      <w:r w:rsidRPr="005A14BB">
        <w:rPr>
          <w:rFonts w:cs="Arial"/>
        </w:rPr>
        <w:t>ověřovacího provozu</w:t>
      </w:r>
      <w:r w:rsidRPr="003C419B">
        <w:rPr>
          <w:rFonts w:cs="Arial"/>
          <w:sz w:val="20"/>
          <w:szCs w:val="20"/>
        </w:rPr>
        <w:t xml:space="preserve"> po dobu 30 kalendářních dnů po</w:t>
      </w:r>
      <w:r w:rsidR="008C04A8" w:rsidRPr="003C419B">
        <w:rPr>
          <w:rFonts w:cs="Arial"/>
          <w:sz w:val="20"/>
          <w:szCs w:val="20"/>
        </w:rPr>
        <w:t xml:space="preserve"> protokolárním</w:t>
      </w:r>
      <w:r w:rsidRPr="003C419B">
        <w:rPr>
          <w:rFonts w:cs="Arial"/>
          <w:sz w:val="20"/>
          <w:szCs w:val="20"/>
        </w:rPr>
        <w:t xml:space="preserve"> předání a převzetí díla.</w:t>
      </w:r>
      <w:bookmarkEnd w:id="29"/>
      <w:r w:rsidRPr="003C419B">
        <w:rPr>
          <w:rFonts w:cs="Arial"/>
          <w:sz w:val="20"/>
          <w:szCs w:val="20"/>
        </w:rPr>
        <w:t xml:space="preserve"> </w:t>
      </w:r>
      <w:bookmarkStart w:id="30" w:name="_Hlk127432441"/>
      <w:r w:rsidRPr="003C419B">
        <w:rPr>
          <w:rFonts w:cs="Arial"/>
          <w:sz w:val="20"/>
          <w:szCs w:val="20"/>
        </w:rPr>
        <w:t>Ověřovací provoz bude zakončen podpisem</w:t>
      </w:r>
      <w:bookmarkEnd w:id="30"/>
      <w:r w:rsidRPr="003C419B">
        <w:rPr>
          <w:rFonts w:cs="Arial"/>
          <w:sz w:val="20"/>
          <w:szCs w:val="20"/>
        </w:rPr>
        <w:t xml:space="preserve"> </w:t>
      </w:r>
      <w:bookmarkStart w:id="31" w:name="_Hlk127432467"/>
      <w:r w:rsidR="00EF1C93">
        <w:rPr>
          <w:rFonts w:cs="Arial"/>
          <w:sz w:val="20"/>
          <w:szCs w:val="20"/>
        </w:rPr>
        <w:t xml:space="preserve">protokolu </w:t>
      </w:r>
      <w:r w:rsidR="00600DE4">
        <w:rPr>
          <w:rFonts w:cs="Arial"/>
          <w:sz w:val="20"/>
          <w:szCs w:val="20"/>
        </w:rPr>
        <w:t>o dokončení ověřovacího provozu</w:t>
      </w:r>
      <w:r w:rsidR="003E27CD">
        <w:rPr>
          <w:rFonts w:cs="Arial"/>
          <w:sz w:val="20"/>
          <w:szCs w:val="20"/>
        </w:rPr>
        <w:t>.</w:t>
      </w:r>
      <w:r w:rsidR="0029704B">
        <w:rPr>
          <w:rFonts w:cs="Arial"/>
          <w:sz w:val="20"/>
          <w:szCs w:val="20"/>
        </w:rPr>
        <w:t xml:space="preserve"> </w:t>
      </w:r>
      <w:bookmarkEnd w:id="31"/>
    </w:p>
    <w:p w14:paraId="3C38D1F6" w14:textId="0FB08BB6" w:rsidR="00D632C4" w:rsidRPr="003C419B" w:rsidRDefault="003F10EF" w:rsidP="005A14BB">
      <w:pPr>
        <w:pStyle w:val="4sltext"/>
        <w:numPr>
          <w:ilvl w:val="1"/>
          <w:numId w:val="2"/>
        </w:numPr>
        <w:ind w:left="567" w:firstLine="0"/>
        <w:rPr>
          <w:rFonts w:cs="Arial"/>
          <w:bCs/>
          <w:sz w:val="20"/>
          <w:szCs w:val="20"/>
        </w:rPr>
      </w:pPr>
      <w:r>
        <w:rPr>
          <w:rFonts w:cs="Arial"/>
          <w:sz w:val="20"/>
          <w:szCs w:val="20"/>
        </w:rPr>
        <w:t>Dílo je plně</w:t>
      </w:r>
      <w:r w:rsidR="004A0AEE" w:rsidRPr="004A0AEE">
        <w:rPr>
          <w:rFonts w:cs="Arial"/>
          <w:sz w:val="20"/>
          <w:szCs w:val="20"/>
        </w:rPr>
        <w:t xml:space="preserve"> funkčn</w:t>
      </w:r>
      <w:r w:rsidR="00712174">
        <w:rPr>
          <w:rFonts w:cs="Arial"/>
          <w:sz w:val="20"/>
          <w:szCs w:val="20"/>
        </w:rPr>
        <w:t>í</w:t>
      </w:r>
      <w:r w:rsidR="004A0AEE" w:rsidRPr="004A0AEE">
        <w:rPr>
          <w:rFonts w:cs="Arial"/>
          <w:sz w:val="20"/>
          <w:szCs w:val="20"/>
        </w:rPr>
        <w:t xml:space="preserve"> </w:t>
      </w:r>
      <w:r>
        <w:rPr>
          <w:rFonts w:cs="Arial"/>
          <w:sz w:val="20"/>
          <w:szCs w:val="20"/>
        </w:rPr>
        <w:t>po</w:t>
      </w:r>
      <w:r w:rsidR="004A0AEE" w:rsidRPr="004A0AEE">
        <w:rPr>
          <w:rFonts w:cs="Arial"/>
          <w:sz w:val="20"/>
          <w:szCs w:val="20"/>
        </w:rPr>
        <w:t xml:space="preserve"> odstranění všech vad a nedodělků. Odstranění všech vad a nedodělků bude zakončeno podpisem</w:t>
      </w:r>
      <w:r>
        <w:rPr>
          <w:rFonts w:cs="Arial"/>
          <w:sz w:val="20"/>
          <w:szCs w:val="20"/>
        </w:rPr>
        <w:t xml:space="preserve"> </w:t>
      </w:r>
      <w:r w:rsidR="004A0AEE" w:rsidRPr="004A0AEE">
        <w:rPr>
          <w:rFonts w:cs="Arial"/>
          <w:sz w:val="20"/>
          <w:szCs w:val="20"/>
        </w:rPr>
        <w:t>soupisu vad a nedodělků s</w:t>
      </w:r>
      <w:r w:rsidR="00712174">
        <w:rPr>
          <w:rFonts w:cs="Arial"/>
          <w:sz w:val="20"/>
          <w:szCs w:val="20"/>
        </w:rPr>
        <w:t> </w:t>
      </w:r>
      <w:r>
        <w:rPr>
          <w:rFonts w:cs="Arial"/>
          <w:sz w:val="20"/>
          <w:szCs w:val="20"/>
        </w:rPr>
        <w:t>potvrzením o jejich o</w:t>
      </w:r>
      <w:r w:rsidR="00712174">
        <w:rPr>
          <w:rFonts w:cs="Arial"/>
          <w:sz w:val="20"/>
          <w:szCs w:val="20"/>
        </w:rPr>
        <w:t>d</w:t>
      </w:r>
      <w:r>
        <w:rPr>
          <w:rFonts w:cs="Arial"/>
          <w:sz w:val="20"/>
          <w:szCs w:val="20"/>
        </w:rPr>
        <w:t>str</w:t>
      </w:r>
      <w:r w:rsidR="00712174">
        <w:rPr>
          <w:rFonts w:cs="Arial"/>
          <w:sz w:val="20"/>
          <w:szCs w:val="20"/>
        </w:rPr>
        <w:t>a</w:t>
      </w:r>
      <w:r>
        <w:rPr>
          <w:rFonts w:cs="Arial"/>
          <w:sz w:val="20"/>
          <w:szCs w:val="20"/>
        </w:rPr>
        <w:t xml:space="preserve">nění, oběma smluvními stranami. </w:t>
      </w:r>
      <w:r w:rsidR="003445B1">
        <w:rPr>
          <w:rFonts w:cs="Arial"/>
          <w:sz w:val="20"/>
          <w:szCs w:val="20"/>
        </w:rPr>
        <w:t>.</w:t>
      </w:r>
    </w:p>
    <w:p w14:paraId="5F791A42" w14:textId="5795608C" w:rsidR="007C1E1B" w:rsidRDefault="007C1E1B" w:rsidP="006D64E0">
      <w:pPr>
        <w:pStyle w:val="4sltext"/>
        <w:numPr>
          <w:ilvl w:val="1"/>
          <w:numId w:val="2"/>
        </w:numPr>
        <w:ind w:left="567" w:hanging="567"/>
        <w:rPr>
          <w:rFonts w:cs="Arial"/>
          <w:bCs/>
          <w:sz w:val="20"/>
          <w:szCs w:val="20"/>
        </w:rPr>
      </w:pPr>
      <w:r w:rsidRPr="007C1E1B">
        <w:rPr>
          <w:rFonts w:cs="Arial"/>
          <w:bCs/>
          <w:sz w:val="20"/>
          <w:szCs w:val="20"/>
        </w:rPr>
        <w:t>Všechny dokumenty</w:t>
      </w:r>
      <w:r>
        <w:rPr>
          <w:rFonts w:cs="Arial"/>
          <w:bCs/>
          <w:sz w:val="20"/>
          <w:szCs w:val="20"/>
        </w:rPr>
        <w:t xml:space="preserve">, které jsou součástí závazku zhotovitele provést </w:t>
      </w:r>
      <w:r w:rsidR="00A752EF">
        <w:rPr>
          <w:rFonts w:cs="Arial"/>
          <w:bCs/>
          <w:sz w:val="20"/>
          <w:szCs w:val="20"/>
        </w:rPr>
        <w:t>d</w:t>
      </w:r>
      <w:r>
        <w:rPr>
          <w:rFonts w:cs="Arial"/>
          <w:bCs/>
          <w:sz w:val="20"/>
          <w:szCs w:val="20"/>
        </w:rPr>
        <w:t>ílo, budou objednateli předány v</w:t>
      </w:r>
      <w:r w:rsidR="00712174">
        <w:rPr>
          <w:rFonts w:cs="Arial"/>
          <w:bCs/>
          <w:sz w:val="20"/>
          <w:szCs w:val="20"/>
        </w:rPr>
        <w:t> </w:t>
      </w:r>
      <w:r>
        <w:rPr>
          <w:rFonts w:cs="Arial"/>
          <w:bCs/>
          <w:sz w:val="20"/>
          <w:szCs w:val="20"/>
        </w:rPr>
        <w:t>papírové i elektronické podobě</w:t>
      </w:r>
      <w:r w:rsidRPr="007C1E1B">
        <w:rPr>
          <w:rFonts w:cs="Arial"/>
          <w:bCs/>
          <w:sz w:val="20"/>
          <w:szCs w:val="20"/>
        </w:rPr>
        <w:t xml:space="preserve"> </w:t>
      </w:r>
      <w:r>
        <w:rPr>
          <w:rFonts w:cs="Arial"/>
          <w:bCs/>
          <w:sz w:val="20"/>
          <w:szCs w:val="20"/>
        </w:rPr>
        <w:t xml:space="preserve">na </w:t>
      </w:r>
      <w:r w:rsidR="00A61BEC">
        <w:rPr>
          <w:rFonts w:cs="Arial"/>
          <w:bCs/>
          <w:sz w:val="20"/>
          <w:szCs w:val="20"/>
        </w:rPr>
        <w:t xml:space="preserve">elektronickém </w:t>
      </w:r>
      <w:r>
        <w:rPr>
          <w:rFonts w:cs="Arial"/>
          <w:bCs/>
          <w:sz w:val="20"/>
          <w:szCs w:val="20"/>
        </w:rPr>
        <w:t xml:space="preserve">nosiči dat. Dokumenty budou ve standardních formátech MS Office (tj. zejména formáty docx a xlsx) a </w:t>
      </w:r>
      <w:r w:rsidR="00E325C1">
        <w:rPr>
          <w:rFonts w:cs="Arial"/>
          <w:bCs/>
          <w:sz w:val="20"/>
          <w:szCs w:val="20"/>
        </w:rPr>
        <w:t>tam, kde</w:t>
      </w:r>
      <w:r>
        <w:rPr>
          <w:rFonts w:cs="Arial"/>
          <w:bCs/>
          <w:sz w:val="20"/>
          <w:szCs w:val="20"/>
        </w:rPr>
        <w:t xml:space="preserve"> to nebude objektivně možné, ve formátu pdf. Výkresy budou ve formátu dw</w:t>
      </w:r>
      <w:r w:rsidR="00A61BEC">
        <w:rPr>
          <w:rFonts w:cs="Arial"/>
          <w:bCs/>
          <w:sz w:val="20"/>
          <w:szCs w:val="20"/>
        </w:rPr>
        <w:t>g</w:t>
      </w:r>
      <w:r>
        <w:rPr>
          <w:rFonts w:cs="Arial"/>
          <w:bCs/>
          <w:sz w:val="20"/>
          <w:szCs w:val="20"/>
        </w:rPr>
        <w:t>.</w:t>
      </w:r>
    </w:p>
    <w:p w14:paraId="43F14D30" w14:textId="0B5F8FF7" w:rsidR="00D14580" w:rsidRDefault="00D14580" w:rsidP="006D64E0">
      <w:pPr>
        <w:pStyle w:val="4sltext"/>
        <w:numPr>
          <w:ilvl w:val="1"/>
          <w:numId w:val="2"/>
        </w:numPr>
        <w:ind w:left="567" w:hanging="567"/>
        <w:rPr>
          <w:rFonts w:cs="Arial"/>
          <w:bCs/>
          <w:sz w:val="20"/>
          <w:szCs w:val="20"/>
        </w:rPr>
      </w:pPr>
      <w:r>
        <w:rPr>
          <w:rFonts w:cs="Arial"/>
          <w:bCs/>
          <w:sz w:val="20"/>
          <w:szCs w:val="20"/>
        </w:rPr>
        <w:t>V</w:t>
      </w:r>
      <w:r w:rsidR="00712174">
        <w:rPr>
          <w:rFonts w:cs="Arial"/>
          <w:bCs/>
          <w:sz w:val="20"/>
          <w:szCs w:val="20"/>
        </w:rPr>
        <w:t> </w:t>
      </w:r>
      <w:r>
        <w:rPr>
          <w:rFonts w:cs="Arial"/>
          <w:bCs/>
          <w:sz w:val="20"/>
          <w:szCs w:val="20"/>
        </w:rPr>
        <w:t>případě, že funkční zkoušky nebudou úspěšné, zavazuje se zhotovitel okamžitě odstranit vad</w:t>
      </w:r>
      <w:r w:rsidR="00E55C97">
        <w:rPr>
          <w:rFonts w:cs="Arial"/>
          <w:bCs/>
          <w:sz w:val="20"/>
          <w:szCs w:val="20"/>
        </w:rPr>
        <w:t>y</w:t>
      </w:r>
      <w:r>
        <w:rPr>
          <w:rFonts w:cs="Arial"/>
          <w:bCs/>
          <w:sz w:val="20"/>
          <w:szCs w:val="20"/>
        </w:rPr>
        <w:t xml:space="preserve"> či jiné nedostatky, jejichž výskyt se při provádění funkčních zkoušek objevil.</w:t>
      </w:r>
      <w:r w:rsidR="0093166F">
        <w:rPr>
          <w:rFonts w:cs="Arial"/>
          <w:bCs/>
          <w:sz w:val="20"/>
          <w:szCs w:val="20"/>
        </w:rPr>
        <w:t xml:space="preserve"> Veškeré náklady spojené s</w:t>
      </w:r>
      <w:r w:rsidR="00712174">
        <w:rPr>
          <w:rFonts w:cs="Arial"/>
          <w:bCs/>
          <w:sz w:val="20"/>
          <w:szCs w:val="20"/>
        </w:rPr>
        <w:t> </w:t>
      </w:r>
      <w:r w:rsidR="0093166F">
        <w:rPr>
          <w:rFonts w:cs="Arial"/>
          <w:bCs/>
          <w:sz w:val="20"/>
          <w:szCs w:val="20"/>
        </w:rPr>
        <w:t>opakováním funkčních zkoušek zejména spotřebovaný materiál, média a další provozní náklady, jdou k</w:t>
      </w:r>
      <w:r w:rsidR="00712174">
        <w:rPr>
          <w:rFonts w:cs="Arial"/>
          <w:bCs/>
          <w:sz w:val="20"/>
          <w:szCs w:val="20"/>
        </w:rPr>
        <w:t> </w:t>
      </w:r>
      <w:r w:rsidR="0093166F">
        <w:rPr>
          <w:rFonts w:cs="Arial"/>
          <w:bCs/>
          <w:sz w:val="20"/>
          <w:szCs w:val="20"/>
        </w:rPr>
        <w:t>tíži zhotovitele. Po odstranění všech nedostatků vyzve zhotovitel objednatele ke konání náhradních funkčních zkoušek.</w:t>
      </w:r>
    </w:p>
    <w:p w14:paraId="1B2B03E8" w14:textId="430AA460" w:rsidR="006C781E" w:rsidRPr="000C6AD6" w:rsidRDefault="006C781E" w:rsidP="006D64E0">
      <w:pPr>
        <w:pStyle w:val="4sltext"/>
        <w:numPr>
          <w:ilvl w:val="1"/>
          <w:numId w:val="2"/>
        </w:numPr>
        <w:ind w:left="567" w:hanging="567"/>
        <w:rPr>
          <w:rFonts w:cs="Arial"/>
          <w:bCs/>
          <w:sz w:val="20"/>
          <w:szCs w:val="20"/>
        </w:rPr>
      </w:pPr>
      <w:r w:rsidRPr="0098323F">
        <w:rPr>
          <w:rFonts w:cs="Arial"/>
          <w:sz w:val="20"/>
          <w:szCs w:val="20"/>
        </w:rPr>
        <w:t>Objedna</w:t>
      </w:r>
      <w:r w:rsidRPr="008C04A8">
        <w:rPr>
          <w:rFonts w:cs="Arial"/>
          <w:sz w:val="20"/>
          <w:szCs w:val="20"/>
        </w:rPr>
        <w:t>tel má právo zcela nebo z</w:t>
      </w:r>
      <w:r w:rsidR="00712174">
        <w:rPr>
          <w:rFonts w:cs="Arial"/>
          <w:sz w:val="20"/>
          <w:szCs w:val="20"/>
        </w:rPr>
        <w:t> </w:t>
      </w:r>
      <w:r w:rsidRPr="008C04A8">
        <w:rPr>
          <w:rFonts w:cs="Arial"/>
          <w:sz w:val="20"/>
          <w:szCs w:val="20"/>
        </w:rPr>
        <w:t xml:space="preserve">části převzetí </w:t>
      </w:r>
      <w:r w:rsidR="00A752EF" w:rsidRPr="008C04A8">
        <w:rPr>
          <w:rFonts w:cs="Arial"/>
          <w:sz w:val="20"/>
          <w:szCs w:val="20"/>
        </w:rPr>
        <w:t>d</w:t>
      </w:r>
      <w:r w:rsidRPr="008C04A8">
        <w:rPr>
          <w:rFonts w:cs="Arial"/>
          <w:sz w:val="20"/>
          <w:szCs w:val="20"/>
        </w:rPr>
        <w:t xml:space="preserve">íla či jeho části odmítnout, jestliže </w:t>
      </w:r>
      <w:r w:rsidR="00A752EF" w:rsidRPr="008C04A8">
        <w:rPr>
          <w:rFonts w:cs="Arial"/>
          <w:sz w:val="20"/>
          <w:szCs w:val="20"/>
        </w:rPr>
        <w:t>d</w:t>
      </w:r>
      <w:r w:rsidRPr="008C04A8">
        <w:rPr>
          <w:rFonts w:cs="Arial"/>
          <w:sz w:val="20"/>
          <w:szCs w:val="20"/>
        </w:rPr>
        <w:t>ílo bude vykazovat vady a/nebo nedodělky</w:t>
      </w:r>
      <w:r w:rsidR="006C3776" w:rsidRPr="008C04A8">
        <w:rPr>
          <w:rFonts w:cs="Arial"/>
          <w:sz w:val="20"/>
          <w:szCs w:val="20"/>
        </w:rPr>
        <w:t xml:space="preserve"> bránící řádnému užívání díla</w:t>
      </w:r>
      <w:r w:rsidRPr="008C04A8">
        <w:rPr>
          <w:rFonts w:cs="Arial"/>
          <w:sz w:val="20"/>
          <w:szCs w:val="20"/>
        </w:rPr>
        <w:t>. Převzetím</w:t>
      </w:r>
      <w:r w:rsidRPr="0098323F">
        <w:rPr>
          <w:rFonts w:cs="Arial"/>
          <w:sz w:val="20"/>
          <w:szCs w:val="20"/>
        </w:rPr>
        <w:t xml:space="preserve"> </w:t>
      </w:r>
      <w:r w:rsidR="00A752EF">
        <w:rPr>
          <w:rFonts w:cs="Arial"/>
          <w:sz w:val="20"/>
          <w:szCs w:val="20"/>
        </w:rPr>
        <w:t>d</w:t>
      </w:r>
      <w:r w:rsidRPr="0098323F">
        <w:rPr>
          <w:rFonts w:cs="Arial"/>
          <w:sz w:val="20"/>
          <w:szCs w:val="20"/>
        </w:rPr>
        <w:t>íla s</w:t>
      </w:r>
      <w:r w:rsidR="00712174">
        <w:rPr>
          <w:rFonts w:cs="Arial"/>
          <w:sz w:val="20"/>
          <w:szCs w:val="20"/>
        </w:rPr>
        <w:t> </w:t>
      </w:r>
      <w:r w:rsidRPr="0098323F">
        <w:rPr>
          <w:rFonts w:cs="Arial"/>
          <w:sz w:val="20"/>
          <w:szCs w:val="20"/>
        </w:rPr>
        <w:t>vadami není dotčeno ustanovení této smlouvy o smluvní pokutě. Až do okamžiku odstranění poslední vady a/nebo posledního nedodělku se dílo nepovažuje za řádně dokončené.</w:t>
      </w:r>
    </w:p>
    <w:p w14:paraId="5C418A1C" w14:textId="4F6148C8" w:rsidR="005D7663" w:rsidRPr="001E6CEE" w:rsidRDefault="00683CB8" w:rsidP="006D64E0">
      <w:pPr>
        <w:pStyle w:val="4sltext"/>
        <w:numPr>
          <w:ilvl w:val="1"/>
          <w:numId w:val="2"/>
        </w:numPr>
        <w:ind w:left="567" w:hanging="567"/>
        <w:rPr>
          <w:rFonts w:cs="Arial"/>
          <w:bCs/>
          <w:sz w:val="20"/>
          <w:szCs w:val="20"/>
        </w:rPr>
      </w:pPr>
      <w:r w:rsidRPr="000C6AD6">
        <w:rPr>
          <w:rFonts w:cs="Arial"/>
          <w:sz w:val="20"/>
          <w:szCs w:val="20"/>
        </w:rPr>
        <w:t xml:space="preserve">Nedokončí-li zhotovitel </w:t>
      </w:r>
      <w:r w:rsidR="00A752EF">
        <w:rPr>
          <w:rFonts w:cs="Arial"/>
          <w:sz w:val="20"/>
          <w:szCs w:val="20"/>
        </w:rPr>
        <w:t>d</w:t>
      </w:r>
      <w:r w:rsidRPr="000C6AD6">
        <w:rPr>
          <w:rFonts w:cs="Arial"/>
          <w:sz w:val="20"/>
          <w:szCs w:val="20"/>
        </w:rPr>
        <w:t xml:space="preserve">ílo řádně ve stanoveném termínu, je objednatel oprávněn </w:t>
      </w:r>
      <w:r w:rsidR="00A752EF">
        <w:rPr>
          <w:rFonts w:cs="Arial"/>
          <w:sz w:val="20"/>
          <w:szCs w:val="20"/>
        </w:rPr>
        <w:t>d</w:t>
      </w:r>
      <w:r w:rsidRPr="000C6AD6">
        <w:rPr>
          <w:rFonts w:cs="Arial"/>
          <w:sz w:val="20"/>
          <w:szCs w:val="20"/>
        </w:rPr>
        <w:t xml:space="preserve">ílo dokončit sám nebo prostřednictvím třetí odborně způsobilé osoby, a to na náklady zhotovitele. To platí i pro případ předání části </w:t>
      </w:r>
      <w:r w:rsidR="00A752EF">
        <w:rPr>
          <w:rFonts w:cs="Arial"/>
          <w:sz w:val="20"/>
          <w:szCs w:val="20"/>
        </w:rPr>
        <w:t>d</w:t>
      </w:r>
      <w:r w:rsidRPr="000C6AD6">
        <w:rPr>
          <w:rFonts w:cs="Arial"/>
          <w:sz w:val="20"/>
          <w:szCs w:val="20"/>
        </w:rPr>
        <w:t xml:space="preserve">íla objednateli, vykazuje-li předaná část </w:t>
      </w:r>
      <w:r w:rsidR="00A752EF">
        <w:rPr>
          <w:rFonts w:cs="Arial"/>
          <w:sz w:val="20"/>
          <w:szCs w:val="20"/>
        </w:rPr>
        <w:t>d</w:t>
      </w:r>
      <w:r w:rsidRPr="000C6AD6">
        <w:rPr>
          <w:rFonts w:cs="Arial"/>
          <w:sz w:val="20"/>
          <w:szCs w:val="20"/>
        </w:rPr>
        <w:t>íla vady, jež zhotovitel neodstraní ve lhůtách uvedených v</w:t>
      </w:r>
      <w:r w:rsidR="00712174">
        <w:rPr>
          <w:rFonts w:cs="Arial"/>
          <w:sz w:val="20"/>
          <w:szCs w:val="20"/>
        </w:rPr>
        <w:t> </w:t>
      </w:r>
      <w:r w:rsidRPr="000C6AD6">
        <w:rPr>
          <w:rFonts w:cs="Arial"/>
          <w:sz w:val="20"/>
          <w:szCs w:val="20"/>
        </w:rPr>
        <w:t xml:space="preserve">protokolu o předání a převzetí </w:t>
      </w:r>
      <w:r w:rsidR="00A752EF">
        <w:rPr>
          <w:rFonts w:cs="Arial"/>
          <w:sz w:val="20"/>
          <w:szCs w:val="20"/>
        </w:rPr>
        <w:t>d</w:t>
      </w:r>
      <w:r w:rsidRPr="000C6AD6">
        <w:rPr>
          <w:rFonts w:cs="Arial"/>
          <w:sz w:val="20"/>
          <w:szCs w:val="20"/>
        </w:rPr>
        <w:t>íla.</w:t>
      </w:r>
    </w:p>
    <w:p w14:paraId="595C422A" w14:textId="6F01CB12" w:rsidR="001E6CEE" w:rsidRPr="001E6CEE" w:rsidRDefault="001E6CEE" w:rsidP="006D64E0">
      <w:pPr>
        <w:pStyle w:val="4sltext"/>
        <w:numPr>
          <w:ilvl w:val="1"/>
          <w:numId w:val="2"/>
        </w:numPr>
        <w:ind w:left="567" w:hanging="567"/>
        <w:rPr>
          <w:rFonts w:cs="Arial"/>
          <w:bCs/>
          <w:sz w:val="20"/>
          <w:szCs w:val="20"/>
        </w:rPr>
      </w:pPr>
      <w:r>
        <w:rPr>
          <w:rFonts w:cs="Arial"/>
          <w:sz w:val="20"/>
          <w:szCs w:val="20"/>
        </w:rPr>
        <w:t>Zhotovitel je povinen v</w:t>
      </w:r>
      <w:r w:rsidR="00712174">
        <w:rPr>
          <w:rFonts w:cs="Arial"/>
          <w:sz w:val="20"/>
          <w:szCs w:val="20"/>
        </w:rPr>
        <w:t> </w:t>
      </w:r>
      <w:r>
        <w:rPr>
          <w:rFonts w:cs="Arial"/>
          <w:sz w:val="20"/>
          <w:szCs w:val="20"/>
        </w:rPr>
        <w:t xml:space="preserve">termínu dohodnutém pro dokončení </w:t>
      </w:r>
      <w:r w:rsidR="00A752EF">
        <w:rPr>
          <w:rFonts w:cs="Arial"/>
          <w:sz w:val="20"/>
          <w:szCs w:val="20"/>
        </w:rPr>
        <w:t>d</w:t>
      </w:r>
      <w:r>
        <w:rPr>
          <w:rFonts w:cs="Arial"/>
          <w:sz w:val="20"/>
          <w:szCs w:val="20"/>
        </w:rPr>
        <w:t xml:space="preserve">íla předat objednateli i Staveniště, a to vyklizené a </w:t>
      </w:r>
      <w:r w:rsidR="00FF1006">
        <w:rPr>
          <w:rFonts w:cs="Arial"/>
          <w:sz w:val="20"/>
          <w:szCs w:val="20"/>
        </w:rPr>
        <w:t>v</w:t>
      </w:r>
      <w:r w:rsidR="00712174">
        <w:rPr>
          <w:rFonts w:cs="Arial"/>
          <w:sz w:val="20"/>
          <w:szCs w:val="20"/>
        </w:rPr>
        <w:t> </w:t>
      </w:r>
      <w:r>
        <w:rPr>
          <w:rFonts w:cs="Arial"/>
          <w:sz w:val="20"/>
          <w:szCs w:val="20"/>
        </w:rPr>
        <w:t>čistém stavu.</w:t>
      </w:r>
    </w:p>
    <w:p w14:paraId="436337F9" w14:textId="77777777" w:rsidR="001E6CEE" w:rsidRPr="001E6CEE" w:rsidRDefault="001E6CEE" w:rsidP="00FF1006">
      <w:pPr>
        <w:pStyle w:val="4sltext"/>
        <w:ind w:left="567" w:firstLine="0"/>
        <w:rPr>
          <w:rFonts w:cs="Arial"/>
          <w:bCs/>
          <w:sz w:val="20"/>
          <w:szCs w:val="20"/>
        </w:rPr>
      </w:pPr>
    </w:p>
    <w:p w14:paraId="506728D1" w14:textId="77777777" w:rsidR="001E6CEE" w:rsidRDefault="001E6CEE" w:rsidP="006D64E0">
      <w:pPr>
        <w:pStyle w:val="2Nadpis"/>
        <w:numPr>
          <w:ilvl w:val="0"/>
          <w:numId w:val="2"/>
        </w:numPr>
        <w:ind w:left="567" w:hanging="567"/>
        <w:rPr>
          <w:rFonts w:cs="Arial"/>
          <w:sz w:val="20"/>
          <w:szCs w:val="20"/>
        </w:rPr>
      </w:pPr>
      <w:r>
        <w:rPr>
          <w:rFonts w:cs="Arial"/>
          <w:sz w:val="20"/>
          <w:szCs w:val="20"/>
        </w:rPr>
        <w:t>Vlastnické právo a přechod nebezpečí</w:t>
      </w:r>
    </w:p>
    <w:p w14:paraId="2095C035" w14:textId="746DF0CB" w:rsidR="001E6CEE" w:rsidRDefault="001E6CEE" w:rsidP="006D64E0">
      <w:pPr>
        <w:pStyle w:val="4sltext"/>
        <w:numPr>
          <w:ilvl w:val="1"/>
          <w:numId w:val="2"/>
        </w:numPr>
        <w:ind w:left="567" w:hanging="567"/>
        <w:rPr>
          <w:rFonts w:cs="Arial"/>
          <w:sz w:val="20"/>
          <w:szCs w:val="20"/>
        </w:rPr>
      </w:pPr>
      <w:r w:rsidRPr="007B2B46">
        <w:rPr>
          <w:rFonts w:cs="Arial"/>
          <w:sz w:val="20"/>
          <w:szCs w:val="20"/>
        </w:rPr>
        <w:t xml:space="preserve">Vlastníkem </w:t>
      </w:r>
      <w:r w:rsidR="008167D3" w:rsidRPr="007B2B46">
        <w:rPr>
          <w:rFonts w:cs="Arial"/>
          <w:sz w:val="20"/>
          <w:szCs w:val="20"/>
        </w:rPr>
        <w:t>díla je do uhrazení ceny díla dle bodu 5.1 zhotovitel</w:t>
      </w:r>
      <w:r w:rsidR="007B2B46">
        <w:rPr>
          <w:rFonts w:cs="Arial"/>
          <w:sz w:val="20"/>
          <w:szCs w:val="20"/>
        </w:rPr>
        <w:t>.</w:t>
      </w:r>
    </w:p>
    <w:p w14:paraId="2BFB6269" w14:textId="19C4F042" w:rsidR="001E6CEE" w:rsidRPr="003632B0" w:rsidRDefault="001E6CEE" w:rsidP="006D64E0">
      <w:pPr>
        <w:pStyle w:val="4sltext"/>
        <w:numPr>
          <w:ilvl w:val="1"/>
          <w:numId w:val="2"/>
        </w:numPr>
        <w:ind w:left="567" w:hanging="567"/>
        <w:rPr>
          <w:rFonts w:cs="Arial"/>
          <w:bCs/>
          <w:sz w:val="20"/>
          <w:szCs w:val="20"/>
        </w:rPr>
      </w:pPr>
      <w:r>
        <w:rPr>
          <w:rFonts w:cs="Arial"/>
          <w:sz w:val="20"/>
          <w:szCs w:val="20"/>
        </w:rPr>
        <w:t xml:space="preserve">Nebezpečí vzniku škody na </w:t>
      </w:r>
      <w:r w:rsidR="00A752EF">
        <w:rPr>
          <w:rFonts w:cs="Arial"/>
          <w:sz w:val="20"/>
          <w:szCs w:val="20"/>
        </w:rPr>
        <w:t>d</w:t>
      </w:r>
      <w:r>
        <w:rPr>
          <w:rFonts w:cs="Arial"/>
          <w:sz w:val="20"/>
          <w:szCs w:val="20"/>
        </w:rPr>
        <w:t>íle nese až do jeho dokončení a předání objednateli zhotovitel.</w:t>
      </w:r>
    </w:p>
    <w:p w14:paraId="65FB0F9D" w14:textId="77777777" w:rsidR="001E6CEE" w:rsidRPr="000C6AD6" w:rsidRDefault="001E6CEE" w:rsidP="00FF1006">
      <w:pPr>
        <w:pStyle w:val="4sltext"/>
        <w:ind w:left="567" w:firstLine="0"/>
        <w:rPr>
          <w:rFonts w:cs="Arial"/>
          <w:bCs/>
          <w:sz w:val="20"/>
          <w:szCs w:val="20"/>
        </w:rPr>
      </w:pPr>
    </w:p>
    <w:p w14:paraId="6B92E016"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Záruka</w:t>
      </w:r>
    </w:p>
    <w:p w14:paraId="5612DD52" w14:textId="03E25B35" w:rsidR="00882F65" w:rsidRPr="00D065B4" w:rsidRDefault="001E6CEE" w:rsidP="007D3576">
      <w:pPr>
        <w:pStyle w:val="4sltext"/>
        <w:numPr>
          <w:ilvl w:val="1"/>
          <w:numId w:val="2"/>
        </w:numPr>
        <w:ind w:left="567" w:hanging="567"/>
        <w:rPr>
          <w:rFonts w:cs="Arial"/>
          <w:lang w:eastAsia="en-US"/>
        </w:rPr>
      </w:pPr>
      <w:r w:rsidRPr="00882F65">
        <w:rPr>
          <w:rFonts w:cs="Arial"/>
          <w:sz w:val="20"/>
          <w:szCs w:val="20"/>
        </w:rPr>
        <w:t xml:space="preserve">Zhotovitel poskytuje objednateli záruku </w:t>
      </w:r>
      <w:r w:rsidR="00E325C1" w:rsidRPr="00882F65">
        <w:rPr>
          <w:rFonts w:cs="Arial"/>
          <w:sz w:val="20"/>
          <w:szCs w:val="20"/>
        </w:rPr>
        <w:t>n</w:t>
      </w:r>
      <w:r w:rsidRPr="00882F65">
        <w:rPr>
          <w:rFonts w:cs="Arial"/>
          <w:sz w:val="20"/>
          <w:szCs w:val="20"/>
        </w:rPr>
        <w:t xml:space="preserve">a </w:t>
      </w:r>
      <w:r w:rsidR="007D3576" w:rsidRPr="003926C6">
        <w:rPr>
          <w:rFonts w:cs="Arial"/>
          <w:sz w:val="20"/>
        </w:rPr>
        <w:t>fotovoltaické panely</w:t>
      </w:r>
      <w:r w:rsidR="00D365BC" w:rsidRPr="00882F65">
        <w:rPr>
          <w:rFonts w:cs="Arial"/>
          <w:sz w:val="20"/>
          <w:szCs w:val="20"/>
        </w:rPr>
        <w:t xml:space="preserve"> </w:t>
      </w:r>
      <w:r w:rsidRPr="00882F65">
        <w:rPr>
          <w:rFonts w:cs="Arial"/>
          <w:sz w:val="20"/>
          <w:szCs w:val="20"/>
        </w:rPr>
        <w:t>v</w:t>
      </w:r>
      <w:r w:rsidR="00712174">
        <w:rPr>
          <w:rFonts w:cs="Arial"/>
          <w:sz w:val="20"/>
          <w:szCs w:val="20"/>
        </w:rPr>
        <w:t> </w:t>
      </w:r>
      <w:r w:rsidRPr="00882F65">
        <w:rPr>
          <w:rFonts w:cs="Arial"/>
          <w:sz w:val="20"/>
          <w:szCs w:val="20"/>
        </w:rPr>
        <w:t>délce</w:t>
      </w:r>
      <w:r w:rsidR="007D3576" w:rsidRPr="00882F65">
        <w:rPr>
          <w:rFonts w:cs="Arial"/>
          <w:sz w:val="20"/>
          <w:szCs w:val="20"/>
        </w:rPr>
        <w:t xml:space="preserve"> </w:t>
      </w:r>
      <w:r w:rsidR="00957ECD">
        <w:rPr>
          <w:rFonts w:cs="Arial"/>
          <w:sz w:val="20"/>
          <w:szCs w:val="20"/>
        </w:rPr>
        <w:t>25</w:t>
      </w:r>
      <w:r w:rsidR="007D3576" w:rsidRPr="003926C6">
        <w:rPr>
          <w:rFonts w:cs="Arial"/>
          <w:sz w:val="20"/>
          <w:szCs w:val="20"/>
        </w:rPr>
        <w:t>let</w:t>
      </w:r>
      <w:r w:rsidR="00882F65">
        <w:rPr>
          <w:rFonts w:cs="Arial"/>
          <w:sz w:val="20"/>
          <w:szCs w:val="20"/>
        </w:rPr>
        <w:t xml:space="preserve">. Jedná se o </w:t>
      </w:r>
      <w:r w:rsidR="007D3576" w:rsidRPr="003926C6">
        <w:rPr>
          <w:rFonts w:cs="Arial"/>
          <w:sz w:val="20"/>
          <w:szCs w:val="20"/>
        </w:rPr>
        <w:t>garantovan</w:t>
      </w:r>
      <w:r w:rsidR="00882F65">
        <w:rPr>
          <w:rFonts w:cs="Arial"/>
          <w:sz w:val="20"/>
          <w:szCs w:val="20"/>
        </w:rPr>
        <w:t>ou</w:t>
      </w:r>
      <w:r w:rsidR="007D3576" w:rsidRPr="003926C6">
        <w:rPr>
          <w:rFonts w:cs="Arial"/>
          <w:sz w:val="20"/>
          <w:szCs w:val="20"/>
        </w:rPr>
        <w:t xml:space="preserve"> záruk</w:t>
      </w:r>
      <w:r w:rsidR="00882F65">
        <w:rPr>
          <w:rFonts w:cs="Arial"/>
          <w:sz w:val="20"/>
          <w:szCs w:val="20"/>
        </w:rPr>
        <w:t>u</w:t>
      </w:r>
      <w:r w:rsidR="007D3576" w:rsidRPr="003926C6">
        <w:rPr>
          <w:rFonts w:cs="Arial"/>
          <w:sz w:val="20"/>
          <w:szCs w:val="20"/>
        </w:rPr>
        <w:t>,</w:t>
      </w:r>
      <w:r w:rsidR="00882F65">
        <w:rPr>
          <w:rFonts w:cs="Arial"/>
          <w:sz w:val="20"/>
          <w:szCs w:val="20"/>
        </w:rPr>
        <w:t xml:space="preserve"> což znamená, že</w:t>
      </w:r>
      <w:r w:rsidR="007D3576" w:rsidRPr="003926C6">
        <w:rPr>
          <w:rFonts w:cs="Arial"/>
          <w:sz w:val="20"/>
          <w:szCs w:val="20"/>
        </w:rPr>
        <w:t xml:space="preserve"> produkt nebude mít vady materiálu a zpracování a bude fungovat v</w:t>
      </w:r>
      <w:r w:rsidR="00712174">
        <w:rPr>
          <w:rFonts w:cs="Arial"/>
          <w:sz w:val="20"/>
          <w:szCs w:val="20"/>
        </w:rPr>
        <w:t> </w:t>
      </w:r>
      <w:r w:rsidR="007D3576" w:rsidRPr="003926C6">
        <w:rPr>
          <w:rFonts w:cs="Arial"/>
          <w:sz w:val="20"/>
          <w:szCs w:val="20"/>
        </w:rPr>
        <w:t xml:space="preserve">souladu </w:t>
      </w:r>
      <w:r w:rsidR="007D3576" w:rsidRPr="003926C6">
        <w:rPr>
          <w:rFonts w:cs="Arial"/>
          <w:sz w:val="20"/>
          <w:szCs w:val="20"/>
        </w:rPr>
        <w:lastRenderedPageBreak/>
        <w:t>s</w:t>
      </w:r>
      <w:r w:rsidR="00712174">
        <w:rPr>
          <w:rFonts w:cs="Arial"/>
          <w:sz w:val="20"/>
          <w:szCs w:val="20"/>
        </w:rPr>
        <w:t> </w:t>
      </w:r>
      <w:r w:rsidR="007D3576" w:rsidRPr="003926C6">
        <w:rPr>
          <w:rFonts w:cs="Arial"/>
          <w:sz w:val="20"/>
          <w:szCs w:val="20"/>
        </w:rPr>
        <w:t>dodanou specifikací.</w:t>
      </w:r>
      <w:r w:rsidR="006071B4">
        <w:rPr>
          <w:rFonts w:cs="Arial"/>
          <w:sz w:val="20"/>
          <w:szCs w:val="20"/>
        </w:rPr>
        <w:t xml:space="preserve"> </w:t>
      </w:r>
      <w:r w:rsidR="00882F65" w:rsidRPr="00882F65">
        <w:rPr>
          <w:rFonts w:cs="Arial"/>
          <w:sz w:val="20"/>
          <w:szCs w:val="20"/>
        </w:rPr>
        <w:t xml:space="preserve">Zhotovitel poskytuje </w:t>
      </w:r>
      <w:r w:rsidR="00882F65" w:rsidRPr="00D065B4">
        <w:rPr>
          <w:rFonts w:cs="Arial"/>
          <w:sz w:val="20"/>
          <w:szCs w:val="20"/>
        </w:rPr>
        <w:t xml:space="preserve">objednateli záruku na </w:t>
      </w:r>
      <w:r w:rsidR="00581A45" w:rsidRPr="00D065B4">
        <w:rPr>
          <w:rFonts w:cs="Arial"/>
          <w:sz w:val="20"/>
          <w:szCs w:val="20"/>
        </w:rPr>
        <w:t xml:space="preserve">všechny použité </w:t>
      </w:r>
      <w:r w:rsidR="00F06933">
        <w:rPr>
          <w:rFonts w:cs="Arial"/>
          <w:sz w:val="20"/>
          <w:szCs w:val="20"/>
        </w:rPr>
        <w:t>střída</w:t>
      </w:r>
      <w:r w:rsidR="00CC4171">
        <w:rPr>
          <w:rFonts w:cs="Arial"/>
          <w:sz w:val="20"/>
          <w:szCs w:val="20"/>
        </w:rPr>
        <w:t>če</w:t>
      </w:r>
      <w:r w:rsidR="00882F65" w:rsidRPr="00D065B4">
        <w:rPr>
          <w:rFonts w:cs="Arial"/>
          <w:sz w:val="20"/>
          <w:szCs w:val="20"/>
        </w:rPr>
        <w:t xml:space="preserve"> v</w:t>
      </w:r>
      <w:r w:rsidR="00712174">
        <w:rPr>
          <w:rFonts w:cs="Arial"/>
          <w:sz w:val="20"/>
          <w:szCs w:val="20"/>
        </w:rPr>
        <w:t> </w:t>
      </w:r>
      <w:r w:rsidR="00882F65" w:rsidRPr="00D065B4">
        <w:rPr>
          <w:rFonts w:cs="Arial"/>
          <w:sz w:val="20"/>
          <w:szCs w:val="20"/>
        </w:rPr>
        <w:t xml:space="preserve">délce minimálně </w:t>
      </w:r>
      <w:r w:rsidR="00B67D39" w:rsidRPr="00D065B4">
        <w:rPr>
          <w:rFonts w:cs="Arial"/>
          <w:sz w:val="20"/>
          <w:szCs w:val="20"/>
        </w:rPr>
        <w:t>20</w:t>
      </w:r>
      <w:r w:rsidR="00882F65" w:rsidRPr="00D065B4">
        <w:rPr>
          <w:rFonts w:cs="Arial"/>
          <w:sz w:val="20"/>
          <w:szCs w:val="20"/>
        </w:rPr>
        <w:t xml:space="preserve"> let. Jedná se o garantovanou záruku, což znamená, že produkt nebude mít vady materiálu a zpracování a bude fungovat v</w:t>
      </w:r>
      <w:r w:rsidR="00712174">
        <w:rPr>
          <w:rFonts w:cs="Arial"/>
          <w:sz w:val="20"/>
          <w:szCs w:val="20"/>
        </w:rPr>
        <w:t> </w:t>
      </w:r>
      <w:r w:rsidR="00882F65" w:rsidRPr="00D065B4">
        <w:rPr>
          <w:rFonts w:cs="Arial"/>
          <w:sz w:val="20"/>
          <w:szCs w:val="20"/>
        </w:rPr>
        <w:t>souladu s</w:t>
      </w:r>
      <w:r w:rsidR="00712174">
        <w:rPr>
          <w:rFonts w:cs="Arial"/>
          <w:sz w:val="20"/>
          <w:szCs w:val="20"/>
        </w:rPr>
        <w:t> </w:t>
      </w:r>
      <w:r w:rsidR="00882F65" w:rsidRPr="00D065B4">
        <w:rPr>
          <w:rFonts w:cs="Arial"/>
          <w:sz w:val="20"/>
          <w:szCs w:val="20"/>
        </w:rPr>
        <w:t>dodanou specifikací.</w:t>
      </w:r>
    </w:p>
    <w:p w14:paraId="7CDFCE18" w14:textId="486094B6" w:rsidR="00882F65" w:rsidRPr="00D065B4" w:rsidRDefault="00882F65" w:rsidP="00882F65">
      <w:pPr>
        <w:pStyle w:val="4sltext"/>
        <w:numPr>
          <w:ilvl w:val="1"/>
          <w:numId w:val="2"/>
        </w:numPr>
        <w:ind w:left="567" w:hanging="567"/>
        <w:rPr>
          <w:rFonts w:cs="Arial"/>
          <w:lang w:eastAsia="en-US"/>
        </w:rPr>
      </w:pPr>
      <w:r w:rsidRPr="00D065B4">
        <w:rPr>
          <w:rFonts w:cs="Arial"/>
          <w:sz w:val="20"/>
          <w:szCs w:val="20"/>
        </w:rPr>
        <w:t>Zhotovitel poskytuje objednateli záruku na výkonové optimizéry v</w:t>
      </w:r>
      <w:r w:rsidR="00712174">
        <w:rPr>
          <w:rFonts w:cs="Arial"/>
          <w:sz w:val="20"/>
          <w:szCs w:val="20"/>
        </w:rPr>
        <w:t> </w:t>
      </w:r>
      <w:r w:rsidRPr="00D065B4">
        <w:rPr>
          <w:rFonts w:cs="Arial"/>
          <w:sz w:val="20"/>
          <w:szCs w:val="20"/>
        </w:rPr>
        <w:t>délce minimálně 2</w:t>
      </w:r>
      <w:r w:rsidR="00744EE4" w:rsidRPr="00D065B4">
        <w:rPr>
          <w:rFonts w:cs="Arial"/>
          <w:sz w:val="20"/>
          <w:szCs w:val="20"/>
        </w:rPr>
        <w:t>5</w:t>
      </w:r>
      <w:r w:rsidRPr="00D065B4">
        <w:rPr>
          <w:rFonts w:cs="Arial"/>
          <w:sz w:val="20"/>
          <w:szCs w:val="20"/>
        </w:rPr>
        <w:t xml:space="preserve"> let. Jedná se o garantovanou záruku, což znamená, že produkt nebude mít vady materiálu a zpracování a bude fungovat v</w:t>
      </w:r>
      <w:r w:rsidR="00712174">
        <w:rPr>
          <w:rFonts w:cs="Arial"/>
          <w:sz w:val="20"/>
          <w:szCs w:val="20"/>
        </w:rPr>
        <w:t> </w:t>
      </w:r>
      <w:r w:rsidRPr="00D065B4">
        <w:rPr>
          <w:rFonts w:cs="Arial"/>
          <w:sz w:val="20"/>
          <w:szCs w:val="20"/>
        </w:rPr>
        <w:t>souladu s</w:t>
      </w:r>
      <w:r w:rsidR="00712174">
        <w:rPr>
          <w:rFonts w:cs="Arial"/>
          <w:sz w:val="20"/>
          <w:szCs w:val="20"/>
        </w:rPr>
        <w:t> </w:t>
      </w:r>
      <w:r w:rsidRPr="00D065B4">
        <w:rPr>
          <w:rFonts w:cs="Arial"/>
          <w:sz w:val="20"/>
          <w:szCs w:val="20"/>
        </w:rPr>
        <w:t>dodanou specifikací.</w:t>
      </w:r>
    </w:p>
    <w:p w14:paraId="7CAB94F7" w14:textId="5F439E07" w:rsidR="005D7663" w:rsidRDefault="001E6CEE" w:rsidP="003926C6">
      <w:pPr>
        <w:pStyle w:val="4sltext"/>
        <w:numPr>
          <w:ilvl w:val="1"/>
          <w:numId w:val="2"/>
        </w:numPr>
        <w:ind w:left="567" w:hanging="567"/>
        <w:rPr>
          <w:rFonts w:cs="Arial"/>
          <w:sz w:val="20"/>
          <w:szCs w:val="20"/>
        </w:rPr>
      </w:pPr>
      <w:r w:rsidRPr="00D065B4">
        <w:rPr>
          <w:rFonts w:cs="Arial"/>
          <w:sz w:val="20"/>
          <w:szCs w:val="20"/>
        </w:rPr>
        <w:t xml:space="preserve">Na ostatní části </w:t>
      </w:r>
      <w:r w:rsidR="0080517A" w:rsidRPr="00D065B4">
        <w:rPr>
          <w:rFonts w:cs="Arial"/>
          <w:sz w:val="20"/>
          <w:szCs w:val="20"/>
        </w:rPr>
        <w:t>d</w:t>
      </w:r>
      <w:r w:rsidRPr="00D065B4">
        <w:rPr>
          <w:rFonts w:cs="Arial"/>
          <w:sz w:val="20"/>
          <w:szCs w:val="20"/>
        </w:rPr>
        <w:t>íla pak poskytuje záruku v</w:t>
      </w:r>
      <w:r w:rsidR="00712174">
        <w:rPr>
          <w:rFonts w:cs="Arial"/>
          <w:sz w:val="20"/>
          <w:szCs w:val="20"/>
        </w:rPr>
        <w:t> </w:t>
      </w:r>
      <w:r w:rsidRPr="00D065B4">
        <w:rPr>
          <w:rFonts w:cs="Arial"/>
          <w:sz w:val="20"/>
          <w:szCs w:val="20"/>
        </w:rPr>
        <w:t xml:space="preserve">délce </w:t>
      </w:r>
      <w:r w:rsidR="00D365BC" w:rsidRPr="00D065B4">
        <w:rPr>
          <w:rFonts w:cs="Arial"/>
          <w:sz w:val="20"/>
          <w:szCs w:val="20"/>
        </w:rPr>
        <w:t>60</w:t>
      </w:r>
      <w:r w:rsidRPr="00D065B4">
        <w:rPr>
          <w:rFonts w:cs="Arial"/>
          <w:sz w:val="20"/>
          <w:szCs w:val="20"/>
        </w:rPr>
        <w:t xml:space="preserve"> měsíců. Záruční doba začíná běžet ode dne převzetí </w:t>
      </w:r>
      <w:r w:rsidR="0080517A" w:rsidRPr="00D065B4">
        <w:rPr>
          <w:rFonts w:cs="Arial"/>
          <w:sz w:val="20"/>
          <w:szCs w:val="20"/>
        </w:rPr>
        <w:t>d</w:t>
      </w:r>
      <w:r w:rsidRPr="00D065B4">
        <w:rPr>
          <w:rFonts w:cs="Arial"/>
          <w:sz w:val="20"/>
          <w:szCs w:val="20"/>
        </w:rPr>
        <w:t>íla objednatelem.</w:t>
      </w:r>
      <w:r w:rsidR="005D7663" w:rsidRPr="00D065B4">
        <w:rPr>
          <w:rFonts w:cs="Arial"/>
          <w:sz w:val="20"/>
          <w:szCs w:val="20"/>
        </w:rPr>
        <w:t xml:space="preserve"> </w:t>
      </w:r>
      <w:r w:rsidR="007149A0" w:rsidRPr="00D065B4">
        <w:rPr>
          <w:rFonts w:cs="Arial"/>
          <w:sz w:val="20"/>
          <w:szCs w:val="20"/>
        </w:rPr>
        <w:t>Tímto ujednání</w:t>
      </w:r>
      <w:r w:rsidR="008167D3" w:rsidRPr="00D065B4">
        <w:rPr>
          <w:rFonts w:cs="Arial"/>
          <w:sz w:val="20"/>
          <w:szCs w:val="20"/>
        </w:rPr>
        <w:t>m</w:t>
      </w:r>
      <w:r w:rsidR="007149A0" w:rsidRPr="00D065B4">
        <w:rPr>
          <w:rFonts w:cs="Arial"/>
          <w:sz w:val="20"/>
          <w:szCs w:val="20"/>
        </w:rPr>
        <w:t xml:space="preserve"> nejsou dotčena zákonná ustanovení ohledně odpovědnosti za skryté vady </w:t>
      </w:r>
      <w:r w:rsidR="0080517A" w:rsidRPr="00D065B4">
        <w:rPr>
          <w:rFonts w:cs="Arial"/>
          <w:sz w:val="20"/>
          <w:szCs w:val="20"/>
        </w:rPr>
        <w:t>d</w:t>
      </w:r>
      <w:r w:rsidR="007149A0" w:rsidRPr="00D065B4">
        <w:rPr>
          <w:rFonts w:cs="Arial"/>
          <w:sz w:val="20"/>
          <w:szCs w:val="20"/>
        </w:rPr>
        <w:t>íla</w:t>
      </w:r>
      <w:r w:rsidR="00480D43" w:rsidRPr="00D065B4">
        <w:rPr>
          <w:rFonts w:cs="Arial"/>
          <w:sz w:val="20"/>
          <w:szCs w:val="20"/>
        </w:rPr>
        <w:t>, za které zhotovitel přejímá odpovědnost v</w:t>
      </w:r>
      <w:r w:rsidR="00712174">
        <w:rPr>
          <w:rFonts w:cs="Arial"/>
          <w:sz w:val="20"/>
          <w:szCs w:val="20"/>
        </w:rPr>
        <w:t> </w:t>
      </w:r>
      <w:r w:rsidR="00480D43" w:rsidRPr="00D065B4">
        <w:rPr>
          <w:rFonts w:cs="Arial"/>
          <w:sz w:val="20"/>
          <w:szCs w:val="20"/>
        </w:rPr>
        <w:t>souladu s §</w:t>
      </w:r>
      <w:r w:rsidR="00480D43">
        <w:rPr>
          <w:rFonts w:cs="Arial"/>
          <w:sz w:val="20"/>
          <w:szCs w:val="20"/>
        </w:rPr>
        <w:t xml:space="preserve"> 2629 odst. 1 </w:t>
      </w:r>
      <w:r w:rsidR="00E325C1">
        <w:rPr>
          <w:rFonts w:cs="Arial"/>
          <w:sz w:val="20"/>
          <w:szCs w:val="20"/>
        </w:rPr>
        <w:t>občanského zákoníku</w:t>
      </w:r>
      <w:r w:rsidR="007149A0" w:rsidRPr="003632B0">
        <w:rPr>
          <w:rFonts w:cs="Arial"/>
          <w:sz w:val="20"/>
          <w:szCs w:val="20"/>
        </w:rPr>
        <w:t>.</w:t>
      </w:r>
      <w:r w:rsidR="007149A0">
        <w:rPr>
          <w:rFonts w:cs="Arial"/>
          <w:sz w:val="20"/>
          <w:szCs w:val="20"/>
        </w:rPr>
        <w:t xml:space="preserve"> </w:t>
      </w:r>
      <w:r w:rsidR="00897B84" w:rsidRPr="000C6AD6">
        <w:rPr>
          <w:rFonts w:cs="Arial"/>
          <w:sz w:val="20"/>
          <w:szCs w:val="20"/>
        </w:rPr>
        <w:t>Objednatel je v</w:t>
      </w:r>
      <w:r w:rsidR="00712174">
        <w:rPr>
          <w:rFonts w:cs="Arial"/>
          <w:sz w:val="20"/>
          <w:szCs w:val="20"/>
        </w:rPr>
        <w:t> </w:t>
      </w:r>
      <w:r w:rsidR="00897B84" w:rsidRPr="000C6AD6">
        <w:rPr>
          <w:rFonts w:cs="Arial"/>
          <w:sz w:val="20"/>
          <w:szCs w:val="20"/>
        </w:rPr>
        <w:t>záruční lhůtě oprávněn uplatnit jakékoli vady (nerozhodno</w:t>
      </w:r>
      <w:r w:rsidR="00D82169">
        <w:rPr>
          <w:rFonts w:cs="Arial"/>
          <w:sz w:val="20"/>
          <w:szCs w:val="20"/>
        </w:rPr>
        <w:t>,</w:t>
      </w:r>
      <w:r w:rsidR="00897B84" w:rsidRPr="000C6AD6">
        <w:rPr>
          <w:rFonts w:cs="Arial"/>
          <w:sz w:val="20"/>
          <w:szCs w:val="20"/>
        </w:rPr>
        <w:t xml:space="preserve"> zda zjevné či skryté), které v</w:t>
      </w:r>
      <w:r w:rsidR="00712174">
        <w:rPr>
          <w:rFonts w:cs="Arial"/>
          <w:sz w:val="20"/>
          <w:szCs w:val="20"/>
        </w:rPr>
        <w:t> </w:t>
      </w:r>
      <w:r w:rsidR="00897B84" w:rsidRPr="000C6AD6">
        <w:rPr>
          <w:rFonts w:cs="Arial"/>
          <w:sz w:val="20"/>
          <w:szCs w:val="20"/>
        </w:rPr>
        <w:t xml:space="preserve">průběhu trvání záruky na </w:t>
      </w:r>
      <w:r w:rsidR="0080517A">
        <w:rPr>
          <w:rFonts w:cs="Arial"/>
          <w:sz w:val="20"/>
          <w:szCs w:val="20"/>
        </w:rPr>
        <w:t>d</w:t>
      </w:r>
      <w:r w:rsidR="00897B84" w:rsidRPr="000C6AD6">
        <w:rPr>
          <w:rFonts w:cs="Arial"/>
          <w:sz w:val="20"/>
          <w:szCs w:val="20"/>
        </w:rPr>
        <w:t>íle zjistí.</w:t>
      </w:r>
    </w:p>
    <w:p w14:paraId="5D7EB400" w14:textId="23566F84" w:rsidR="000C3C3A" w:rsidRPr="000C6AD6" w:rsidRDefault="000C3C3A" w:rsidP="006D64E0">
      <w:pPr>
        <w:pStyle w:val="4sltext"/>
        <w:numPr>
          <w:ilvl w:val="1"/>
          <w:numId w:val="2"/>
        </w:numPr>
        <w:ind w:left="567" w:hanging="567"/>
        <w:rPr>
          <w:rFonts w:cs="Arial"/>
          <w:sz w:val="20"/>
          <w:szCs w:val="20"/>
        </w:rPr>
      </w:pPr>
      <w:r>
        <w:rPr>
          <w:rFonts w:cs="Arial"/>
          <w:sz w:val="20"/>
          <w:szCs w:val="20"/>
        </w:rPr>
        <w:t>V</w:t>
      </w:r>
      <w:r w:rsidR="00712174">
        <w:rPr>
          <w:rFonts w:cs="Arial"/>
          <w:sz w:val="20"/>
          <w:szCs w:val="20"/>
        </w:rPr>
        <w:t> </w:t>
      </w:r>
      <w:r>
        <w:rPr>
          <w:rFonts w:cs="Arial"/>
          <w:sz w:val="20"/>
          <w:szCs w:val="20"/>
        </w:rPr>
        <w:t>případě, kdy dojde z</w:t>
      </w:r>
      <w:r w:rsidR="00712174">
        <w:rPr>
          <w:rFonts w:cs="Arial"/>
          <w:sz w:val="20"/>
          <w:szCs w:val="20"/>
        </w:rPr>
        <w:t> </w:t>
      </w:r>
      <w:r>
        <w:rPr>
          <w:rFonts w:cs="Arial"/>
          <w:sz w:val="20"/>
          <w:szCs w:val="20"/>
        </w:rPr>
        <w:t>jakéhokoli důvodu k</w:t>
      </w:r>
      <w:r w:rsidR="00712174">
        <w:rPr>
          <w:rFonts w:cs="Arial"/>
          <w:sz w:val="20"/>
          <w:szCs w:val="20"/>
        </w:rPr>
        <w:t> </w:t>
      </w:r>
      <w:r>
        <w:rPr>
          <w:rFonts w:cs="Arial"/>
          <w:sz w:val="20"/>
          <w:szCs w:val="20"/>
        </w:rPr>
        <w:t xml:space="preserve">předčasnému ukončení této smlouvy, začíná běžet záruční doba okamžikem jednostranného převzetí </w:t>
      </w:r>
      <w:r w:rsidR="0080517A">
        <w:rPr>
          <w:rFonts w:cs="Arial"/>
          <w:sz w:val="20"/>
          <w:szCs w:val="20"/>
        </w:rPr>
        <w:t>d</w:t>
      </w:r>
      <w:r>
        <w:rPr>
          <w:rFonts w:cs="Arial"/>
          <w:sz w:val="20"/>
          <w:szCs w:val="20"/>
        </w:rPr>
        <w:t xml:space="preserve">íla nebo jeho části objednatelem. Záruka se vztahuje na </w:t>
      </w:r>
      <w:r w:rsidR="0080517A">
        <w:rPr>
          <w:rFonts w:cs="Arial"/>
          <w:sz w:val="20"/>
          <w:szCs w:val="20"/>
        </w:rPr>
        <w:t>d</w:t>
      </w:r>
      <w:r>
        <w:rPr>
          <w:rFonts w:cs="Arial"/>
          <w:sz w:val="20"/>
          <w:szCs w:val="20"/>
        </w:rPr>
        <w:t>ílo nebo jeho část, v</w:t>
      </w:r>
      <w:r w:rsidR="00712174">
        <w:rPr>
          <w:rFonts w:cs="Arial"/>
          <w:sz w:val="20"/>
          <w:szCs w:val="20"/>
        </w:rPr>
        <w:t> </w:t>
      </w:r>
      <w:r>
        <w:rPr>
          <w:rFonts w:cs="Arial"/>
          <w:sz w:val="20"/>
          <w:szCs w:val="20"/>
        </w:rPr>
        <w:t>rozsahu, v</w:t>
      </w:r>
      <w:r w:rsidR="00712174">
        <w:rPr>
          <w:rFonts w:cs="Arial"/>
          <w:sz w:val="20"/>
          <w:szCs w:val="20"/>
        </w:rPr>
        <w:t> </w:t>
      </w:r>
      <w:r>
        <w:rPr>
          <w:rFonts w:cs="Arial"/>
          <w:sz w:val="20"/>
          <w:szCs w:val="20"/>
        </w:rPr>
        <w:t xml:space="preserve">jakém je zhotovitel dokončil do okamžiku převzetí </w:t>
      </w:r>
      <w:r w:rsidR="0080517A">
        <w:rPr>
          <w:rFonts w:cs="Arial"/>
          <w:sz w:val="20"/>
          <w:szCs w:val="20"/>
        </w:rPr>
        <w:t>d</w:t>
      </w:r>
      <w:r>
        <w:rPr>
          <w:rFonts w:cs="Arial"/>
          <w:sz w:val="20"/>
          <w:szCs w:val="20"/>
        </w:rPr>
        <w:t>íla nebo jeho části objednatelem.</w:t>
      </w:r>
    </w:p>
    <w:p w14:paraId="60CC4FF8" w14:textId="5E0B5B74" w:rsidR="000C3C3A" w:rsidRPr="00B52B1A" w:rsidRDefault="005D7663" w:rsidP="006D64E0">
      <w:pPr>
        <w:pStyle w:val="4sltext"/>
        <w:numPr>
          <w:ilvl w:val="1"/>
          <w:numId w:val="2"/>
        </w:numPr>
        <w:ind w:left="567" w:hanging="567"/>
        <w:rPr>
          <w:rFonts w:cs="Arial"/>
          <w:sz w:val="20"/>
          <w:szCs w:val="20"/>
        </w:rPr>
      </w:pPr>
      <w:r w:rsidRPr="00E325C1">
        <w:rPr>
          <w:rFonts w:cs="Arial"/>
          <w:spacing w:val="-2"/>
          <w:sz w:val="20"/>
          <w:szCs w:val="20"/>
        </w:rPr>
        <w:t xml:space="preserve">Vady </w:t>
      </w:r>
      <w:r w:rsidR="0080517A">
        <w:rPr>
          <w:rFonts w:cs="Arial"/>
          <w:spacing w:val="-2"/>
          <w:sz w:val="20"/>
          <w:szCs w:val="20"/>
        </w:rPr>
        <w:t>d</w:t>
      </w:r>
      <w:r w:rsidRPr="00E325C1">
        <w:rPr>
          <w:rFonts w:cs="Arial"/>
          <w:spacing w:val="-2"/>
          <w:sz w:val="20"/>
          <w:szCs w:val="20"/>
        </w:rPr>
        <w:t>íla vytknuté v</w:t>
      </w:r>
      <w:r w:rsidR="00712174">
        <w:rPr>
          <w:rFonts w:cs="Arial"/>
          <w:spacing w:val="-2"/>
          <w:sz w:val="20"/>
          <w:szCs w:val="20"/>
        </w:rPr>
        <w:t> </w:t>
      </w:r>
      <w:r w:rsidRPr="00E325C1">
        <w:rPr>
          <w:rFonts w:cs="Arial"/>
          <w:spacing w:val="-2"/>
          <w:sz w:val="20"/>
          <w:szCs w:val="20"/>
        </w:rPr>
        <w:t>záruční době je zhotovitel povinen</w:t>
      </w:r>
      <w:r w:rsidR="00AC5344" w:rsidRPr="00E325C1">
        <w:rPr>
          <w:rFonts w:cs="Arial"/>
          <w:spacing w:val="-2"/>
          <w:sz w:val="20"/>
          <w:szCs w:val="20"/>
        </w:rPr>
        <w:t xml:space="preserve"> odstranit</w:t>
      </w:r>
      <w:r w:rsidRPr="00E325C1">
        <w:rPr>
          <w:rFonts w:cs="Arial"/>
          <w:spacing w:val="-2"/>
          <w:sz w:val="20"/>
          <w:szCs w:val="20"/>
        </w:rPr>
        <w:t xml:space="preserve"> bez zbytečného odkladu</w:t>
      </w:r>
      <w:r w:rsidR="00B52B1A" w:rsidRPr="00E325C1">
        <w:rPr>
          <w:rFonts w:cs="Arial"/>
          <w:spacing w:val="-2"/>
          <w:sz w:val="20"/>
          <w:szCs w:val="20"/>
        </w:rPr>
        <w:t xml:space="preserve">. Vady, které podstatným způsobem ztěžují nebo dokonce znemožňují užívání </w:t>
      </w:r>
      <w:r w:rsidR="0080517A">
        <w:rPr>
          <w:rFonts w:cs="Arial"/>
          <w:spacing w:val="-2"/>
          <w:sz w:val="20"/>
          <w:szCs w:val="20"/>
        </w:rPr>
        <w:t>d</w:t>
      </w:r>
      <w:r w:rsidR="00B52B1A" w:rsidRPr="00E325C1">
        <w:rPr>
          <w:rFonts w:cs="Arial"/>
          <w:spacing w:val="-2"/>
          <w:sz w:val="20"/>
          <w:szCs w:val="20"/>
        </w:rPr>
        <w:t>íla, se zhotovitel zavazuje odstranit</w:t>
      </w:r>
      <w:r w:rsidR="004E3C74" w:rsidRPr="00E325C1">
        <w:rPr>
          <w:rFonts w:cs="Arial"/>
          <w:spacing w:val="-2"/>
          <w:sz w:val="20"/>
          <w:szCs w:val="20"/>
        </w:rPr>
        <w:t xml:space="preserve"> </w:t>
      </w:r>
      <w:r w:rsidR="00AC5344" w:rsidRPr="00E325C1">
        <w:rPr>
          <w:rFonts w:cs="Arial"/>
          <w:spacing w:val="-2"/>
          <w:sz w:val="20"/>
          <w:szCs w:val="20"/>
        </w:rPr>
        <w:t xml:space="preserve">nejpozději do </w:t>
      </w:r>
      <w:r w:rsidR="00D365BC" w:rsidRPr="00E325C1">
        <w:rPr>
          <w:rFonts w:cs="Arial"/>
          <w:spacing w:val="-2"/>
          <w:sz w:val="20"/>
          <w:szCs w:val="20"/>
        </w:rPr>
        <w:t>2</w:t>
      </w:r>
      <w:r w:rsidR="00AC5344" w:rsidRPr="00E325C1">
        <w:rPr>
          <w:rFonts w:cs="Arial"/>
          <w:spacing w:val="-2"/>
          <w:sz w:val="20"/>
          <w:szCs w:val="20"/>
        </w:rPr>
        <w:t xml:space="preserve"> </w:t>
      </w:r>
      <w:r w:rsidR="00D365BC" w:rsidRPr="00E325C1">
        <w:rPr>
          <w:rFonts w:cs="Arial"/>
          <w:spacing w:val="-2"/>
          <w:sz w:val="20"/>
          <w:szCs w:val="20"/>
        </w:rPr>
        <w:t xml:space="preserve">pracovních </w:t>
      </w:r>
      <w:r w:rsidR="00AC5344" w:rsidRPr="00E325C1">
        <w:rPr>
          <w:rFonts w:cs="Arial"/>
          <w:spacing w:val="-2"/>
          <w:sz w:val="20"/>
          <w:szCs w:val="20"/>
        </w:rPr>
        <w:t xml:space="preserve">dnů ode dne </w:t>
      </w:r>
      <w:r w:rsidR="00AC1336">
        <w:rPr>
          <w:rFonts w:cs="Arial"/>
          <w:spacing w:val="-2"/>
          <w:sz w:val="20"/>
          <w:szCs w:val="20"/>
        </w:rPr>
        <w:t>nahlášení těchto vad</w:t>
      </w:r>
      <w:r w:rsidRPr="00E325C1">
        <w:rPr>
          <w:rFonts w:cs="Arial"/>
          <w:spacing w:val="-2"/>
          <w:sz w:val="20"/>
          <w:szCs w:val="20"/>
        </w:rPr>
        <w:t xml:space="preserve">. </w:t>
      </w:r>
      <w:r w:rsidR="00B52B1A" w:rsidRPr="00E325C1">
        <w:rPr>
          <w:rFonts w:cs="Arial"/>
          <w:spacing w:val="-2"/>
          <w:sz w:val="20"/>
          <w:szCs w:val="20"/>
        </w:rPr>
        <w:t xml:space="preserve">Ostatní vady odstraní nejpozději do </w:t>
      </w:r>
      <w:r w:rsidR="00D365BC" w:rsidRPr="00E325C1">
        <w:rPr>
          <w:rFonts w:cs="Arial"/>
          <w:spacing w:val="-2"/>
          <w:sz w:val="20"/>
          <w:szCs w:val="20"/>
        </w:rPr>
        <w:t>10 pracovních</w:t>
      </w:r>
      <w:r w:rsidR="00B52B1A" w:rsidRPr="00E325C1">
        <w:rPr>
          <w:rFonts w:cs="Arial"/>
          <w:spacing w:val="-2"/>
          <w:sz w:val="20"/>
          <w:szCs w:val="20"/>
        </w:rPr>
        <w:t xml:space="preserve"> dnů ode dne </w:t>
      </w:r>
      <w:r w:rsidR="00AC1336">
        <w:rPr>
          <w:rFonts w:cs="Arial"/>
          <w:spacing w:val="-2"/>
          <w:sz w:val="20"/>
          <w:szCs w:val="20"/>
        </w:rPr>
        <w:t>nahlášení těchto vad</w:t>
      </w:r>
      <w:r w:rsidR="00B52B1A" w:rsidRPr="00E325C1">
        <w:rPr>
          <w:rFonts w:cs="Arial"/>
          <w:spacing w:val="-2"/>
          <w:sz w:val="20"/>
          <w:szCs w:val="20"/>
        </w:rPr>
        <w:t xml:space="preserve">. </w:t>
      </w:r>
      <w:r w:rsidRPr="00E325C1">
        <w:rPr>
          <w:rFonts w:cs="Arial"/>
          <w:spacing w:val="-2"/>
          <w:sz w:val="20"/>
          <w:szCs w:val="20"/>
        </w:rPr>
        <w:t>Bude</w:t>
      </w:r>
      <w:r w:rsidRPr="007149A0">
        <w:rPr>
          <w:rFonts w:cs="Arial"/>
          <w:spacing w:val="-2"/>
          <w:sz w:val="20"/>
          <w:szCs w:val="20"/>
        </w:rPr>
        <w:t>-li zhotovitel v</w:t>
      </w:r>
      <w:r w:rsidR="00712174">
        <w:rPr>
          <w:rFonts w:cs="Arial"/>
          <w:spacing w:val="-2"/>
          <w:sz w:val="20"/>
          <w:szCs w:val="20"/>
        </w:rPr>
        <w:t> </w:t>
      </w:r>
      <w:r w:rsidRPr="007149A0">
        <w:rPr>
          <w:rFonts w:cs="Arial"/>
          <w:spacing w:val="-2"/>
          <w:sz w:val="20"/>
          <w:szCs w:val="20"/>
        </w:rPr>
        <w:t>prodlení s</w:t>
      </w:r>
      <w:r w:rsidR="00712174">
        <w:rPr>
          <w:rFonts w:cs="Arial"/>
          <w:spacing w:val="-2"/>
          <w:sz w:val="20"/>
          <w:szCs w:val="20"/>
        </w:rPr>
        <w:t> </w:t>
      </w:r>
      <w:r w:rsidRPr="007149A0">
        <w:rPr>
          <w:rFonts w:cs="Arial"/>
          <w:spacing w:val="-2"/>
          <w:sz w:val="20"/>
          <w:szCs w:val="20"/>
        </w:rPr>
        <w:t>odstraněním vytknutých vad, je vady oprávněn na náklady zhotovitele odstranit objednatel</w:t>
      </w:r>
      <w:r w:rsidR="00AC5344" w:rsidRPr="007149A0">
        <w:rPr>
          <w:rFonts w:cs="Arial"/>
          <w:spacing w:val="-2"/>
          <w:sz w:val="20"/>
          <w:szCs w:val="20"/>
        </w:rPr>
        <w:t xml:space="preserve"> sám nebo prostřednictvím třetích osob</w:t>
      </w:r>
      <w:r w:rsidRPr="007149A0">
        <w:rPr>
          <w:rFonts w:cs="Arial"/>
          <w:spacing w:val="-2"/>
          <w:sz w:val="20"/>
          <w:szCs w:val="20"/>
        </w:rPr>
        <w:t xml:space="preserve">. </w:t>
      </w:r>
      <w:r w:rsidR="00B52B1A" w:rsidRPr="0098323F">
        <w:rPr>
          <w:rFonts w:cs="Arial"/>
          <w:sz w:val="20"/>
          <w:szCs w:val="20"/>
        </w:rPr>
        <w:t xml:space="preserve">Takto vzniklé náklady je zhotovitel povinen uhradit objednateli do </w:t>
      </w:r>
      <w:r w:rsidR="00B52B1A">
        <w:rPr>
          <w:rFonts w:cs="Arial"/>
          <w:sz w:val="20"/>
          <w:szCs w:val="20"/>
        </w:rPr>
        <w:t>14</w:t>
      </w:r>
      <w:r w:rsidR="00B52B1A" w:rsidRPr="0098323F">
        <w:rPr>
          <w:rFonts w:cs="Arial"/>
          <w:sz w:val="20"/>
          <w:szCs w:val="20"/>
        </w:rPr>
        <w:t xml:space="preserve"> dnů od obdržení faktury vystavené objednatelem. Tímto není dotčena odpovědnost zhotovitele za škodu, která vznikla v</w:t>
      </w:r>
      <w:r w:rsidR="00712174">
        <w:rPr>
          <w:rFonts w:cs="Arial"/>
          <w:sz w:val="20"/>
          <w:szCs w:val="20"/>
        </w:rPr>
        <w:t> </w:t>
      </w:r>
      <w:r w:rsidR="00B52B1A" w:rsidRPr="0098323F">
        <w:rPr>
          <w:rFonts w:cs="Arial"/>
          <w:sz w:val="20"/>
          <w:szCs w:val="20"/>
        </w:rPr>
        <w:t>příčinné souvislosti s</w:t>
      </w:r>
      <w:r w:rsidR="00712174">
        <w:rPr>
          <w:rFonts w:cs="Arial"/>
          <w:sz w:val="20"/>
          <w:szCs w:val="20"/>
        </w:rPr>
        <w:t> </w:t>
      </w:r>
      <w:r w:rsidR="00B52B1A" w:rsidRPr="0098323F">
        <w:rPr>
          <w:rFonts w:cs="Arial"/>
          <w:sz w:val="20"/>
          <w:szCs w:val="20"/>
        </w:rPr>
        <w:t>vadou.</w:t>
      </w:r>
    </w:p>
    <w:p w14:paraId="1924D37C" w14:textId="3E190572" w:rsidR="00BE7A72" w:rsidRPr="00AD724E" w:rsidRDefault="00BE7A72" w:rsidP="006D64E0">
      <w:pPr>
        <w:pStyle w:val="4sltext"/>
        <w:numPr>
          <w:ilvl w:val="1"/>
          <w:numId w:val="2"/>
        </w:numPr>
        <w:ind w:left="567" w:hanging="567"/>
        <w:rPr>
          <w:rFonts w:cs="Arial"/>
          <w:spacing w:val="-2"/>
          <w:sz w:val="20"/>
          <w:szCs w:val="20"/>
        </w:rPr>
      </w:pPr>
      <w:r>
        <w:rPr>
          <w:rFonts w:cs="Arial"/>
          <w:sz w:val="20"/>
          <w:szCs w:val="20"/>
        </w:rPr>
        <w:t>V</w:t>
      </w:r>
      <w:r w:rsidR="00712174">
        <w:rPr>
          <w:rFonts w:cs="Arial"/>
          <w:sz w:val="20"/>
          <w:szCs w:val="20"/>
        </w:rPr>
        <w:t> </w:t>
      </w:r>
      <w:r>
        <w:rPr>
          <w:rFonts w:cs="Arial"/>
          <w:sz w:val="20"/>
          <w:szCs w:val="20"/>
        </w:rPr>
        <w:t xml:space="preserve">případě, se na majetek zhotovitele bude pravomocně vyhlášen konkurs, resp. </w:t>
      </w:r>
      <w:r w:rsidR="00712174">
        <w:rPr>
          <w:rFonts w:cs="Arial"/>
          <w:sz w:val="20"/>
          <w:szCs w:val="20"/>
        </w:rPr>
        <w:t>V </w:t>
      </w:r>
      <w:r>
        <w:rPr>
          <w:rFonts w:cs="Arial"/>
          <w:sz w:val="20"/>
          <w:szCs w:val="20"/>
        </w:rPr>
        <w:t>případě, že bude pravomocně zjištěn úpadek zhotovitele, a to v</w:t>
      </w:r>
      <w:r w:rsidR="00712174">
        <w:rPr>
          <w:rFonts w:cs="Arial"/>
          <w:sz w:val="20"/>
          <w:szCs w:val="20"/>
        </w:rPr>
        <w:t> </w:t>
      </w:r>
      <w:r>
        <w:rPr>
          <w:rFonts w:cs="Arial"/>
          <w:sz w:val="20"/>
          <w:szCs w:val="20"/>
        </w:rPr>
        <w:t xml:space="preserve">době, kdy ještě nebyla vyplacena pozastávka, ujednání o záruce zaniká a Cena díla se automaticky snižuje o </w:t>
      </w:r>
      <w:r w:rsidR="00A953D6">
        <w:rPr>
          <w:rFonts w:cs="Arial"/>
          <w:sz w:val="20"/>
          <w:szCs w:val="20"/>
        </w:rPr>
        <w:t>2</w:t>
      </w:r>
      <w:r>
        <w:rPr>
          <w:rFonts w:cs="Arial"/>
          <w:sz w:val="20"/>
          <w:szCs w:val="20"/>
        </w:rPr>
        <w:t>0% z</w:t>
      </w:r>
      <w:r w:rsidR="00712174">
        <w:rPr>
          <w:rFonts w:cs="Arial"/>
          <w:sz w:val="20"/>
          <w:szCs w:val="20"/>
        </w:rPr>
        <w:t> </w:t>
      </w:r>
      <w:r>
        <w:rPr>
          <w:rFonts w:cs="Arial"/>
          <w:sz w:val="20"/>
          <w:szCs w:val="20"/>
        </w:rPr>
        <w:t>Ceny díla. Dohodnuté snížení Ceny díla představuje kompenzaci za ztrátu záruky.</w:t>
      </w:r>
    </w:p>
    <w:p w14:paraId="34D1EF39" w14:textId="77777777" w:rsidR="00AD724E" w:rsidRPr="00AD724E" w:rsidRDefault="00AD724E" w:rsidP="00AD724E">
      <w:pPr>
        <w:pStyle w:val="4sltext"/>
        <w:ind w:left="567" w:firstLine="0"/>
        <w:rPr>
          <w:rFonts w:cs="Arial"/>
          <w:spacing w:val="-2"/>
          <w:sz w:val="20"/>
          <w:szCs w:val="20"/>
        </w:rPr>
      </w:pPr>
    </w:p>
    <w:p w14:paraId="74D339DE" w14:textId="77777777" w:rsidR="00AD724E" w:rsidRPr="007149A0" w:rsidRDefault="00AD724E" w:rsidP="006D64E0">
      <w:pPr>
        <w:pStyle w:val="2Nadpis"/>
        <w:numPr>
          <w:ilvl w:val="0"/>
          <w:numId w:val="2"/>
        </w:numPr>
        <w:ind w:left="567" w:hanging="567"/>
        <w:rPr>
          <w:rFonts w:cs="Arial"/>
          <w:spacing w:val="-2"/>
          <w:sz w:val="20"/>
          <w:szCs w:val="20"/>
        </w:rPr>
      </w:pPr>
      <w:r>
        <w:rPr>
          <w:rFonts w:cs="Arial"/>
          <w:sz w:val="20"/>
          <w:szCs w:val="20"/>
        </w:rPr>
        <w:t>Pojištění</w:t>
      </w:r>
    </w:p>
    <w:p w14:paraId="7A95B846"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prohlašuje, že má ke dni podpisu Smlouvy platně uzavřeno příslušné pojištění</w:t>
      </w:r>
    </w:p>
    <w:p w14:paraId="5CCB606C" w14:textId="1B0CA31B" w:rsidR="00383019" w:rsidRPr="00383019" w:rsidRDefault="00383019" w:rsidP="00383019">
      <w:pPr>
        <w:pStyle w:val="4sltext"/>
        <w:numPr>
          <w:ilvl w:val="2"/>
          <w:numId w:val="15"/>
        </w:numPr>
        <w:rPr>
          <w:rFonts w:cs="Arial"/>
          <w:sz w:val="20"/>
          <w:szCs w:val="20"/>
        </w:rPr>
      </w:pPr>
      <w:r w:rsidRPr="00383019">
        <w:rPr>
          <w:rFonts w:cs="Arial"/>
          <w:sz w:val="20"/>
          <w:szCs w:val="20"/>
        </w:rPr>
        <w:t>pro případ odpovědnosti za škodu způsobenou třetí osobě vzniklou v</w:t>
      </w:r>
      <w:r w:rsidR="00712174">
        <w:rPr>
          <w:rFonts w:cs="Arial"/>
          <w:sz w:val="20"/>
          <w:szCs w:val="20"/>
        </w:rPr>
        <w:t> </w:t>
      </w:r>
      <w:r w:rsidRPr="00383019">
        <w:rPr>
          <w:rFonts w:cs="Arial"/>
          <w:sz w:val="20"/>
          <w:szCs w:val="20"/>
        </w:rPr>
        <w:t>souvislosti s</w:t>
      </w:r>
      <w:r w:rsidR="00712174">
        <w:rPr>
          <w:rFonts w:cs="Arial"/>
          <w:sz w:val="20"/>
          <w:szCs w:val="20"/>
        </w:rPr>
        <w:t> </w:t>
      </w:r>
      <w:r w:rsidRPr="00383019">
        <w:rPr>
          <w:rFonts w:cs="Arial"/>
          <w:sz w:val="20"/>
          <w:szCs w:val="20"/>
        </w:rPr>
        <w:t>výkonem jeho podnikatelské činnosti s</w:t>
      </w:r>
      <w:r w:rsidR="00712174">
        <w:rPr>
          <w:rFonts w:cs="Arial"/>
          <w:sz w:val="20"/>
          <w:szCs w:val="20"/>
        </w:rPr>
        <w:t> </w:t>
      </w:r>
      <w:r w:rsidRPr="00383019">
        <w:rPr>
          <w:rFonts w:cs="Arial"/>
          <w:sz w:val="20"/>
          <w:szCs w:val="20"/>
        </w:rPr>
        <w:t xml:space="preserve">pojistným plněním ve výši min. </w:t>
      </w:r>
      <w:r w:rsidR="00730C7F">
        <w:rPr>
          <w:rFonts w:cs="Arial"/>
          <w:sz w:val="20"/>
          <w:szCs w:val="20"/>
        </w:rPr>
        <w:t>25</w:t>
      </w:r>
      <w:r w:rsidRPr="00383019">
        <w:rPr>
          <w:rFonts w:cs="Arial"/>
          <w:sz w:val="20"/>
          <w:szCs w:val="20"/>
        </w:rPr>
        <w:t>.000.000,- Kč.</w:t>
      </w:r>
    </w:p>
    <w:p w14:paraId="652FD332" w14:textId="7DF37CDF" w:rsidR="00383019" w:rsidRPr="00383019" w:rsidRDefault="00712174" w:rsidP="00383019">
      <w:pPr>
        <w:pStyle w:val="4sltext"/>
        <w:ind w:left="567" w:firstLine="0"/>
        <w:rPr>
          <w:rFonts w:cs="Arial"/>
          <w:sz w:val="20"/>
          <w:szCs w:val="20"/>
        </w:rPr>
      </w:pPr>
      <w:r w:rsidRPr="00383019">
        <w:rPr>
          <w:rFonts w:cs="Arial"/>
          <w:sz w:val="20"/>
          <w:szCs w:val="20"/>
        </w:rPr>
        <w:t>A</w:t>
      </w:r>
      <w:r w:rsidR="00383019" w:rsidRPr="00383019">
        <w:rPr>
          <w:rFonts w:cs="Arial"/>
          <w:sz w:val="20"/>
          <w:szCs w:val="20"/>
        </w:rPr>
        <w:t xml:space="preserve"> zavazuje se jej mít uzavřené po celou dobu trvání Smlouvy.</w:t>
      </w:r>
    </w:p>
    <w:p w14:paraId="76C5FEDA" w14:textId="44DD0D14"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předloží Objednateli originál pojistné smlouvy před podpisem Smlouvy s</w:t>
      </w:r>
      <w:r w:rsidR="00712174">
        <w:rPr>
          <w:rFonts w:cs="Arial"/>
          <w:sz w:val="20"/>
          <w:szCs w:val="20"/>
        </w:rPr>
        <w:t> </w:t>
      </w:r>
      <w:r w:rsidRPr="00383019">
        <w:rPr>
          <w:rFonts w:cs="Arial"/>
          <w:sz w:val="20"/>
          <w:szCs w:val="20"/>
        </w:rPr>
        <w:t>tím, že Objednatel je oprávněn si udělat kopii předloženého originálu pojistné smlouvy.</w:t>
      </w:r>
    </w:p>
    <w:p w14:paraId="24CEE6C3" w14:textId="7EE288A3"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je povinen zajistit nepřetržité trvání pojištění v</w:t>
      </w:r>
      <w:r w:rsidR="00712174">
        <w:rPr>
          <w:rFonts w:cs="Arial"/>
          <w:sz w:val="20"/>
          <w:szCs w:val="20"/>
        </w:rPr>
        <w:t> </w:t>
      </w:r>
      <w:r w:rsidRPr="00383019">
        <w:rPr>
          <w:rFonts w:cs="Arial"/>
          <w:sz w:val="20"/>
          <w:szCs w:val="20"/>
        </w:rPr>
        <w:t>dohodnutém rozsahu a po dohodnutou dobu. V</w:t>
      </w:r>
      <w:r w:rsidR="00712174">
        <w:rPr>
          <w:rFonts w:cs="Arial"/>
          <w:sz w:val="20"/>
          <w:szCs w:val="20"/>
        </w:rPr>
        <w:t> </w:t>
      </w:r>
      <w:r w:rsidRPr="00383019">
        <w:rPr>
          <w:rFonts w:cs="Arial"/>
          <w:sz w:val="20"/>
          <w:szCs w:val="20"/>
        </w:rPr>
        <w:t>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30777A2B" w14:textId="0270AF30"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Pokud nebude mít Zhotovitel sjednáno pojištění nebo nebude mít sjednáno pojištění s</w:t>
      </w:r>
      <w:r w:rsidR="00712174">
        <w:rPr>
          <w:rFonts w:cs="Arial"/>
          <w:sz w:val="20"/>
          <w:szCs w:val="20"/>
        </w:rPr>
        <w:t> </w:t>
      </w:r>
      <w:r w:rsidRPr="00383019">
        <w:rPr>
          <w:rFonts w:cs="Arial"/>
          <w:sz w:val="20"/>
          <w:szCs w:val="20"/>
        </w:rPr>
        <w:t>odpovídajícím pojistným plněním, je Objednatel oprávněn pozastavit provádění Díla. O tuto dobu se však neprodlužuje dohodnutý termín pro předání Díla.</w:t>
      </w:r>
    </w:p>
    <w:p w14:paraId="7296875A" w14:textId="2411D46F"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V</w:t>
      </w:r>
      <w:r w:rsidR="00712174">
        <w:rPr>
          <w:rFonts w:cs="Arial"/>
          <w:sz w:val="20"/>
          <w:szCs w:val="20"/>
        </w:rPr>
        <w:t> </w:t>
      </w:r>
      <w:r w:rsidRPr="00383019">
        <w:rPr>
          <w:rFonts w:cs="Arial"/>
          <w:sz w:val="20"/>
          <w:szCs w:val="20"/>
        </w:rPr>
        <w:t>případě výše uvedené změny pojistné smlouvy nebo jejího nového sjednání je Zhotovitel povinen a Objednatel oprávněn postupovat obdobně podle odst. 12.2. Smlouvy.</w:t>
      </w:r>
    </w:p>
    <w:p w14:paraId="0F5E7A54" w14:textId="77777777" w:rsidR="005D7663" w:rsidRPr="000C6AD6" w:rsidRDefault="005D7663">
      <w:pPr>
        <w:pStyle w:val="4sltext"/>
        <w:ind w:left="567" w:firstLine="0"/>
        <w:rPr>
          <w:rFonts w:cs="Arial"/>
          <w:sz w:val="20"/>
          <w:szCs w:val="20"/>
        </w:rPr>
      </w:pPr>
    </w:p>
    <w:p w14:paraId="36879BEB" w14:textId="0854C887" w:rsidR="005D7663" w:rsidRPr="000C6AD6" w:rsidRDefault="00F433E7" w:rsidP="006D64E0">
      <w:pPr>
        <w:pStyle w:val="2Nadpis"/>
        <w:numPr>
          <w:ilvl w:val="0"/>
          <w:numId w:val="2"/>
        </w:numPr>
        <w:ind w:left="567" w:hanging="567"/>
        <w:rPr>
          <w:rFonts w:cs="Arial"/>
          <w:sz w:val="20"/>
          <w:szCs w:val="20"/>
        </w:rPr>
      </w:pPr>
      <w:r>
        <w:rPr>
          <w:rFonts w:cs="Arial"/>
          <w:sz w:val="20"/>
          <w:szCs w:val="20"/>
        </w:rPr>
        <w:t>Smluvní pokuty</w:t>
      </w:r>
    </w:p>
    <w:p w14:paraId="0B755114" w14:textId="7ACF349C" w:rsidR="005D7663" w:rsidRPr="00D065B4" w:rsidRDefault="00B52B1A" w:rsidP="006D64E0">
      <w:pPr>
        <w:pStyle w:val="4sltext"/>
        <w:numPr>
          <w:ilvl w:val="1"/>
          <w:numId w:val="2"/>
        </w:numPr>
        <w:ind w:left="567" w:hanging="567"/>
        <w:rPr>
          <w:rFonts w:cs="Arial"/>
          <w:sz w:val="20"/>
          <w:szCs w:val="20"/>
        </w:rPr>
      </w:pPr>
      <w:r w:rsidRPr="0098323F">
        <w:rPr>
          <w:rFonts w:cs="Arial"/>
          <w:sz w:val="20"/>
          <w:szCs w:val="20"/>
        </w:rPr>
        <w:t xml:space="preserve">Objednatel se </w:t>
      </w:r>
      <w:r w:rsidRPr="00D065B4">
        <w:rPr>
          <w:rFonts w:cs="Arial"/>
          <w:sz w:val="20"/>
          <w:szCs w:val="20"/>
        </w:rPr>
        <w:t>zavazuje za prodlení s</w:t>
      </w:r>
      <w:r w:rsidR="00712174">
        <w:rPr>
          <w:rFonts w:cs="Arial"/>
          <w:sz w:val="20"/>
          <w:szCs w:val="20"/>
        </w:rPr>
        <w:t> </w:t>
      </w:r>
      <w:r w:rsidRPr="00D065B4">
        <w:rPr>
          <w:rFonts w:cs="Arial"/>
          <w:sz w:val="20"/>
          <w:szCs w:val="20"/>
        </w:rPr>
        <w:t>úhradou ceny za dílo zaplatit zhotoviteli úrok z</w:t>
      </w:r>
      <w:r w:rsidR="00712174">
        <w:rPr>
          <w:rFonts w:cs="Arial"/>
          <w:sz w:val="20"/>
          <w:szCs w:val="20"/>
        </w:rPr>
        <w:t> </w:t>
      </w:r>
      <w:r w:rsidRPr="00D065B4">
        <w:rPr>
          <w:rFonts w:cs="Arial"/>
          <w:sz w:val="20"/>
          <w:szCs w:val="20"/>
        </w:rPr>
        <w:t xml:space="preserve">prodlení ve výši </w:t>
      </w:r>
      <w:r w:rsidRPr="005A14BB">
        <w:rPr>
          <w:rFonts w:cs="Arial"/>
          <w:sz w:val="20"/>
          <w:szCs w:val="20"/>
        </w:rPr>
        <w:t>0,0</w:t>
      </w:r>
      <w:r w:rsidR="00A526CC" w:rsidRPr="005A14BB">
        <w:rPr>
          <w:rFonts w:cs="Arial"/>
          <w:sz w:val="20"/>
          <w:szCs w:val="20"/>
        </w:rPr>
        <w:t xml:space="preserve">2 </w:t>
      </w:r>
      <w:r w:rsidRPr="005A14BB">
        <w:rPr>
          <w:rFonts w:cs="Arial"/>
          <w:sz w:val="20"/>
          <w:szCs w:val="20"/>
        </w:rPr>
        <w:t>%</w:t>
      </w:r>
      <w:r w:rsidRPr="00D065B4">
        <w:rPr>
          <w:rFonts w:cs="Arial"/>
          <w:sz w:val="20"/>
          <w:szCs w:val="20"/>
        </w:rPr>
        <w:t xml:space="preserve"> z</w:t>
      </w:r>
      <w:r w:rsidR="00712174">
        <w:rPr>
          <w:rFonts w:cs="Arial"/>
          <w:sz w:val="20"/>
          <w:szCs w:val="20"/>
        </w:rPr>
        <w:t> </w:t>
      </w:r>
      <w:r w:rsidRPr="00D065B4">
        <w:rPr>
          <w:rFonts w:cs="Arial"/>
          <w:sz w:val="20"/>
          <w:szCs w:val="20"/>
        </w:rPr>
        <w:t>dlužné částky</w:t>
      </w:r>
      <w:r w:rsidR="00C01620">
        <w:rPr>
          <w:rFonts w:cs="Arial"/>
          <w:sz w:val="20"/>
          <w:szCs w:val="20"/>
        </w:rPr>
        <w:t xml:space="preserve"> bez DPH uvedené na faktuře</w:t>
      </w:r>
      <w:r w:rsidRPr="00D065B4">
        <w:rPr>
          <w:rFonts w:cs="Arial"/>
          <w:sz w:val="20"/>
          <w:szCs w:val="20"/>
        </w:rPr>
        <w:t>, za každý započatý den prodlení.</w:t>
      </w:r>
    </w:p>
    <w:p w14:paraId="2EB4236A" w14:textId="23B36B9E" w:rsidR="00B52B1A" w:rsidRPr="00D065B4" w:rsidRDefault="00B52B1A" w:rsidP="006D64E0">
      <w:pPr>
        <w:pStyle w:val="4sltext"/>
        <w:numPr>
          <w:ilvl w:val="1"/>
          <w:numId w:val="2"/>
        </w:numPr>
        <w:ind w:left="567" w:hanging="567"/>
        <w:rPr>
          <w:rFonts w:cs="Arial"/>
          <w:sz w:val="20"/>
          <w:szCs w:val="20"/>
        </w:rPr>
      </w:pPr>
      <w:r w:rsidRPr="00D065B4">
        <w:rPr>
          <w:rFonts w:cs="Arial"/>
          <w:sz w:val="20"/>
          <w:szCs w:val="20"/>
        </w:rPr>
        <w:t>Zhotovitel se zavazuje zaplatit objednateli smluvní pokutu v</w:t>
      </w:r>
      <w:r w:rsidR="00712174">
        <w:rPr>
          <w:rFonts w:cs="Arial"/>
          <w:sz w:val="20"/>
          <w:szCs w:val="20"/>
        </w:rPr>
        <w:t> </w:t>
      </w:r>
      <w:r w:rsidRPr="00D065B4">
        <w:rPr>
          <w:rFonts w:cs="Arial"/>
          <w:sz w:val="20"/>
          <w:szCs w:val="20"/>
        </w:rPr>
        <w:t>případě, kdy je zhotovitel v</w:t>
      </w:r>
      <w:r w:rsidR="00712174">
        <w:rPr>
          <w:rFonts w:cs="Arial"/>
          <w:sz w:val="20"/>
          <w:szCs w:val="20"/>
        </w:rPr>
        <w:t> </w:t>
      </w:r>
      <w:r w:rsidRPr="00D065B4">
        <w:rPr>
          <w:rFonts w:cs="Arial"/>
          <w:sz w:val="20"/>
          <w:szCs w:val="20"/>
        </w:rPr>
        <w:t>prodlení s:</w:t>
      </w:r>
    </w:p>
    <w:p w14:paraId="20D4A31E" w14:textId="60EB63BA" w:rsidR="00612A02" w:rsidRPr="00D065B4" w:rsidRDefault="00612A02" w:rsidP="00612A02">
      <w:pPr>
        <w:pStyle w:val="ListParagraph"/>
        <w:numPr>
          <w:ilvl w:val="0"/>
          <w:numId w:val="12"/>
        </w:numPr>
        <w:rPr>
          <w:rFonts w:ascii="Arial" w:hAnsi="Arial" w:cs="Arial"/>
          <w:szCs w:val="20"/>
          <w:lang w:eastAsia="ar-SA"/>
        </w:rPr>
      </w:pPr>
      <w:r w:rsidRPr="00D065B4">
        <w:rPr>
          <w:rFonts w:ascii="Arial" w:hAnsi="Arial" w:cs="Arial"/>
          <w:szCs w:val="20"/>
          <w:lang w:eastAsia="ar-SA"/>
        </w:rPr>
        <w:lastRenderedPageBreak/>
        <w:t>S</w:t>
      </w:r>
      <w:r w:rsidR="00712174">
        <w:rPr>
          <w:rFonts w:ascii="Arial" w:hAnsi="Arial" w:cs="Arial"/>
          <w:szCs w:val="20"/>
          <w:lang w:eastAsia="ar-SA"/>
        </w:rPr>
        <w:t> </w:t>
      </w:r>
      <w:r w:rsidRPr="00D065B4">
        <w:rPr>
          <w:rFonts w:ascii="Arial" w:hAnsi="Arial" w:cs="Arial"/>
          <w:szCs w:val="20"/>
          <w:lang w:eastAsia="ar-SA"/>
        </w:rPr>
        <w:t xml:space="preserve">převzetím staveniště </w:t>
      </w:r>
      <w:r w:rsidR="00712174">
        <w:rPr>
          <w:rFonts w:ascii="Arial" w:hAnsi="Arial" w:cs="Arial"/>
          <w:szCs w:val="20"/>
          <w:lang w:eastAsia="ar-SA"/>
        </w:rPr>
        <w:t>–</w:t>
      </w:r>
      <w:r w:rsidRPr="00D065B4">
        <w:rPr>
          <w:rFonts w:ascii="Arial" w:hAnsi="Arial" w:cs="Arial"/>
          <w:szCs w:val="20"/>
          <w:lang w:eastAsia="ar-SA"/>
        </w:rPr>
        <w:t xml:space="preserve"> nedostaví-li se Zhotovitel k</w:t>
      </w:r>
      <w:r w:rsidR="00712174">
        <w:rPr>
          <w:rFonts w:ascii="Arial" w:hAnsi="Arial" w:cs="Arial"/>
          <w:szCs w:val="20"/>
          <w:lang w:eastAsia="ar-SA"/>
        </w:rPr>
        <w:t> </w:t>
      </w:r>
      <w:r w:rsidRPr="00D065B4">
        <w:rPr>
          <w:rFonts w:ascii="Arial" w:hAnsi="Arial" w:cs="Arial"/>
          <w:szCs w:val="20"/>
          <w:lang w:eastAsia="ar-SA"/>
        </w:rPr>
        <w:t xml:space="preserve">převzetí staveniště ve stanoveném termínu, je Objednatel oprávněn po Zhotoviteli požadovat úhradu smluvní pokuty ve výši </w:t>
      </w:r>
      <w:r w:rsidRPr="00801568">
        <w:rPr>
          <w:rFonts w:ascii="Arial" w:hAnsi="Arial" w:cs="Arial"/>
          <w:szCs w:val="20"/>
          <w:lang w:eastAsia="ar-SA"/>
        </w:rPr>
        <w:t>50 000,- Kč</w:t>
      </w:r>
      <w:r w:rsidR="002376B2" w:rsidRPr="00801568">
        <w:rPr>
          <w:rFonts w:ascii="Arial" w:hAnsi="Arial" w:cs="Arial"/>
          <w:szCs w:val="20"/>
          <w:lang w:eastAsia="ar-SA"/>
        </w:rPr>
        <w:t xml:space="preserve"> za</w:t>
      </w:r>
      <w:r w:rsidR="002376B2">
        <w:rPr>
          <w:rFonts w:ascii="Arial" w:hAnsi="Arial" w:cs="Arial"/>
          <w:szCs w:val="20"/>
          <w:lang w:eastAsia="ar-SA"/>
        </w:rPr>
        <w:t xml:space="preserve"> každý i započatý den prodlení.</w:t>
      </w:r>
    </w:p>
    <w:p w14:paraId="4FBF675C" w14:textId="1DBB300C" w:rsidR="005D7663" w:rsidRPr="00D065B4" w:rsidRDefault="00B52B1A" w:rsidP="00B52B1A">
      <w:pPr>
        <w:pStyle w:val="4sltext"/>
        <w:numPr>
          <w:ilvl w:val="0"/>
          <w:numId w:val="12"/>
        </w:numPr>
        <w:rPr>
          <w:rFonts w:cs="Arial"/>
          <w:sz w:val="20"/>
          <w:szCs w:val="20"/>
        </w:rPr>
      </w:pPr>
      <w:r w:rsidRPr="00D065B4">
        <w:rPr>
          <w:rFonts w:cs="Arial"/>
          <w:sz w:val="20"/>
          <w:szCs w:val="20"/>
        </w:rPr>
        <w:t>s</w:t>
      </w:r>
      <w:r w:rsidR="00712174">
        <w:rPr>
          <w:rFonts w:cs="Arial"/>
          <w:sz w:val="20"/>
          <w:szCs w:val="20"/>
        </w:rPr>
        <w:t> </w:t>
      </w:r>
      <w:r w:rsidRPr="00D065B4">
        <w:rPr>
          <w:rFonts w:cs="Arial"/>
          <w:sz w:val="20"/>
          <w:szCs w:val="20"/>
        </w:rPr>
        <w:t xml:space="preserve">dokončením či předáním </w:t>
      </w:r>
      <w:r w:rsidR="0050075B" w:rsidRPr="00D065B4">
        <w:rPr>
          <w:rFonts w:cs="Arial"/>
          <w:sz w:val="20"/>
          <w:szCs w:val="20"/>
        </w:rPr>
        <w:t>d</w:t>
      </w:r>
      <w:r w:rsidRPr="00D065B4">
        <w:rPr>
          <w:rFonts w:cs="Arial"/>
          <w:sz w:val="20"/>
          <w:szCs w:val="20"/>
        </w:rPr>
        <w:t>íla v</w:t>
      </w:r>
      <w:r w:rsidR="00712174">
        <w:rPr>
          <w:rFonts w:cs="Arial"/>
          <w:sz w:val="20"/>
          <w:szCs w:val="20"/>
        </w:rPr>
        <w:t> </w:t>
      </w:r>
      <w:r w:rsidRPr="00D065B4">
        <w:rPr>
          <w:rFonts w:cs="Arial"/>
          <w:sz w:val="20"/>
          <w:szCs w:val="20"/>
        </w:rPr>
        <w:t>dohodnuté lhůtě nebo s</w:t>
      </w:r>
      <w:r w:rsidR="00712174">
        <w:rPr>
          <w:rFonts w:cs="Arial"/>
          <w:sz w:val="20"/>
          <w:szCs w:val="20"/>
        </w:rPr>
        <w:t> </w:t>
      </w:r>
      <w:r w:rsidRPr="00D065B4">
        <w:rPr>
          <w:rFonts w:cs="Arial"/>
          <w:sz w:val="20"/>
          <w:szCs w:val="20"/>
        </w:rPr>
        <w:t>dodržením lhůt označených v</w:t>
      </w:r>
      <w:r w:rsidR="00712174">
        <w:rPr>
          <w:rFonts w:cs="Arial"/>
          <w:sz w:val="20"/>
          <w:szCs w:val="20"/>
        </w:rPr>
        <w:t> </w:t>
      </w:r>
      <w:r w:rsidRPr="00D065B4">
        <w:rPr>
          <w:rFonts w:cs="Arial"/>
          <w:sz w:val="20"/>
          <w:szCs w:val="20"/>
        </w:rPr>
        <w:t>harmonogramu jako důležité termíny nebo v</w:t>
      </w:r>
      <w:r w:rsidR="00712174">
        <w:rPr>
          <w:rFonts w:cs="Arial"/>
          <w:sz w:val="20"/>
          <w:szCs w:val="20"/>
        </w:rPr>
        <w:t> </w:t>
      </w:r>
      <w:r w:rsidRPr="00D065B4">
        <w:rPr>
          <w:rFonts w:cs="Arial"/>
          <w:sz w:val="20"/>
          <w:szCs w:val="20"/>
        </w:rPr>
        <w:t>prodlení s</w:t>
      </w:r>
      <w:r w:rsidR="00712174">
        <w:rPr>
          <w:rFonts w:cs="Arial"/>
          <w:sz w:val="20"/>
          <w:szCs w:val="20"/>
        </w:rPr>
        <w:t> </w:t>
      </w:r>
      <w:r w:rsidRPr="00D065B4">
        <w:rPr>
          <w:rFonts w:cs="Arial"/>
          <w:sz w:val="20"/>
          <w:szCs w:val="20"/>
        </w:rPr>
        <w:t xml:space="preserve">odstraněním vady či nedodělku </w:t>
      </w:r>
      <w:r w:rsidR="0050075B" w:rsidRPr="00D065B4">
        <w:rPr>
          <w:rFonts w:cs="Arial"/>
          <w:sz w:val="20"/>
          <w:szCs w:val="20"/>
        </w:rPr>
        <w:t>d</w:t>
      </w:r>
      <w:r w:rsidRPr="00D065B4">
        <w:rPr>
          <w:rFonts w:cs="Arial"/>
          <w:sz w:val="20"/>
          <w:szCs w:val="20"/>
        </w:rPr>
        <w:t>íla vytčené v</w:t>
      </w:r>
      <w:r w:rsidR="00712174">
        <w:rPr>
          <w:rFonts w:cs="Arial"/>
          <w:sz w:val="20"/>
          <w:szCs w:val="20"/>
        </w:rPr>
        <w:t> </w:t>
      </w:r>
      <w:r w:rsidRPr="00D065B4">
        <w:rPr>
          <w:rFonts w:cs="Arial"/>
          <w:sz w:val="20"/>
          <w:szCs w:val="20"/>
        </w:rPr>
        <w:t>předávacím protokolu či během záruční doby,</w:t>
      </w:r>
      <w:r w:rsidR="005D7663" w:rsidRPr="00D065B4">
        <w:rPr>
          <w:rFonts w:cs="Arial"/>
          <w:sz w:val="20"/>
          <w:szCs w:val="20"/>
        </w:rPr>
        <w:t xml:space="preserve"> </w:t>
      </w:r>
      <w:r w:rsidRPr="00D065B4">
        <w:rPr>
          <w:rFonts w:cs="Arial"/>
          <w:sz w:val="20"/>
          <w:szCs w:val="20"/>
        </w:rPr>
        <w:t xml:space="preserve">a to </w:t>
      </w:r>
      <w:r w:rsidR="005D7663" w:rsidRPr="00D065B4">
        <w:rPr>
          <w:rFonts w:cs="Arial"/>
          <w:sz w:val="20"/>
          <w:szCs w:val="20"/>
        </w:rPr>
        <w:t xml:space="preserve">smluvní pokutu ve výši </w:t>
      </w:r>
      <w:r w:rsidR="00053AEA" w:rsidRPr="00D065B4">
        <w:rPr>
          <w:rFonts w:cs="Arial"/>
          <w:sz w:val="20"/>
          <w:szCs w:val="20"/>
        </w:rPr>
        <w:t>10</w:t>
      </w:r>
      <w:r w:rsidR="00312B2D" w:rsidRPr="00D065B4">
        <w:rPr>
          <w:rFonts w:cs="Arial"/>
          <w:sz w:val="20"/>
          <w:szCs w:val="20"/>
        </w:rPr>
        <w:t>.000,-</w:t>
      </w:r>
      <w:r w:rsidR="00BE7A72" w:rsidRPr="00D065B4">
        <w:rPr>
          <w:rFonts w:cs="Arial"/>
          <w:sz w:val="20"/>
          <w:szCs w:val="20"/>
        </w:rPr>
        <w:t xml:space="preserve"> Kč</w:t>
      </w:r>
      <w:r w:rsidR="00897B84" w:rsidRPr="00D065B4">
        <w:rPr>
          <w:rFonts w:cs="Arial"/>
          <w:sz w:val="20"/>
          <w:szCs w:val="20"/>
        </w:rPr>
        <w:t xml:space="preserve"> </w:t>
      </w:r>
      <w:r w:rsidR="005D7663" w:rsidRPr="00D065B4">
        <w:rPr>
          <w:rFonts w:cs="Arial"/>
          <w:sz w:val="20"/>
          <w:szCs w:val="20"/>
        </w:rPr>
        <w:t>za každý započatý den prodlení</w:t>
      </w:r>
      <w:r w:rsidR="00BE7A72" w:rsidRPr="00D065B4">
        <w:rPr>
          <w:rFonts w:cs="Arial"/>
          <w:sz w:val="20"/>
          <w:szCs w:val="20"/>
        </w:rPr>
        <w:t xml:space="preserve"> po dobu prvních deseti dnů prodlení a dále ve výši </w:t>
      </w:r>
      <w:r w:rsidR="00053AEA" w:rsidRPr="00D065B4">
        <w:rPr>
          <w:rFonts w:cs="Arial"/>
          <w:sz w:val="20"/>
          <w:szCs w:val="20"/>
        </w:rPr>
        <w:t>4</w:t>
      </w:r>
      <w:r w:rsidR="00B53AB9" w:rsidRPr="00D065B4">
        <w:rPr>
          <w:rFonts w:cs="Arial"/>
          <w:sz w:val="20"/>
          <w:szCs w:val="20"/>
        </w:rPr>
        <w:t>0.000,-</w:t>
      </w:r>
      <w:r w:rsidR="00BE7A72" w:rsidRPr="00D065B4">
        <w:rPr>
          <w:rFonts w:cs="Arial"/>
          <w:sz w:val="20"/>
          <w:szCs w:val="20"/>
        </w:rPr>
        <w:t xml:space="preserve"> Kč za jedenáctý a každý další i započatý den prodlení</w:t>
      </w:r>
      <w:r w:rsidRPr="00D065B4">
        <w:rPr>
          <w:rFonts w:cs="Arial"/>
          <w:sz w:val="20"/>
          <w:szCs w:val="20"/>
        </w:rPr>
        <w:t xml:space="preserve"> s</w:t>
      </w:r>
      <w:r w:rsidR="00712174">
        <w:rPr>
          <w:rFonts w:cs="Arial"/>
          <w:sz w:val="20"/>
          <w:szCs w:val="20"/>
        </w:rPr>
        <w:t> </w:t>
      </w:r>
      <w:r w:rsidRPr="00D065B4">
        <w:rPr>
          <w:rFonts w:cs="Arial"/>
          <w:sz w:val="20"/>
          <w:szCs w:val="20"/>
        </w:rPr>
        <w:t>porušením konkrétní povinnosti</w:t>
      </w:r>
      <w:r w:rsidR="005D7663" w:rsidRPr="00D065B4">
        <w:rPr>
          <w:rFonts w:cs="Arial"/>
          <w:sz w:val="20"/>
          <w:szCs w:val="20"/>
        </w:rPr>
        <w:t>.</w:t>
      </w:r>
    </w:p>
    <w:p w14:paraId="56339CDC" w14:textId="18F122BA" w:rsidR="009E32A7" w:rsidRPr="00D065B4" w:rsidRDefault="009E32A7" w:rsidP="009E32A7">
      <w:pPr>
        <w:pStyle w:val="ListParagraph"/>
        <w:numPr>
          <w:ilvl w:val="0"/>
          <w:numId w:val="12"/>
        </w:numPr>
        <w:rPr>
          <w:rFonts w:ascii="Arial" w:hAnsi="Arial" w:cs="Arial"/>
          <w:szCs w:val="20"/>
          <w:lang w:eastAsia="ar-SA"/>
        </w:rPr>
      </w:pPr>
      <w:r w:rsidRPr="00D065B4">
        <w:rPr>
          <w:rFonts w:ascii="Arial" w:hAnsi="Arial" w:cs="Arial"/>
          <w:szCs w:val="20"/>
          <w:lang w:eastAsia="ar-SA"/>
        </w:rPr>
        <w:t>S</w:t>
      </w:r>
      <w:r w:rsidR="00712174">
        <w:rPr>
          <w:rFonts w:ascii="Arial" w:hAnsi="Arial" w:cs="Arial"/>
          <w:szCs w:val="20"/>
          <w:lang w:eastAsia="ar-SA"/>
        </w:rPr>
        <w:t> </w:t>
      </w:r>
      <w:r w:rsidRPr="00D065B4">
        <w:rPr>
          <w:rFonts w:ascii="Arial" w:hAnsi="Arial" w:cs="Arial"/>
          <w:szCs w:val="20"/>
          <w:lang w:eastAsia="ar-SA"/>
        </w:rPr>
        <w:t xml:space="preserve">vyklizením staveniště </w:t>
      </w:r>
      <w:r w:rsidR="00712174">
        <w:rPr>
          <w:rFonts w:ascii="Arial" w:hAnsi="Arial" w:cs="Arial"/>
          <w:szCs w:val="20"/>
          <w:lang w:eastAsia="ar-SA"/>
        </w:rPr>
        <w:t>–</w:t>
      </w:r>
      <w:r w:rsidRPr="00D065B4">
        <w:rPr>
          <w:rFonts w:ascii="Arial" w:hAnsi="Arial" w:cs="Arial"/>
          <w:szCs w:val="20"/>
          <w:lang w:eastAsia="ar-SA"/>
        </w:rPr>
        <w:t xml:space="preserve"> pokud Zhotovitel nevyklidí staveniště ve sjednaném termínu, je Objednatel oprávněn požadovat po Zhotoviteli úhradu smluvní pokuty ve výši 25 000,- Kč za každý i započatý den prodlení.</w:t>
      </w:r>
    </w:p>
    <w:p w14:paraId="7CED03B1" w14:textId="5CAF8BB7" w:rsidR="001B26B1" w:rsidRPr="00D065B4" w:rsidRDefault="001B26B1" w:rsidP="00B52B1A">
      <w:pPr>
        <w:pStyle w:val="4sltext"/>
        <w:numPr>
          <w:ilvl w:val="0"/>
          <w:numId w:val="12"/>
        </w:numPr>
        <w:rPr>
          <w:rFonts w:cs="Arial"/>
          <w:sz w:val="20"/>
          <w:szCs w:val="20"/>
        </w:rPr>
      </w:pPr>
      <w:r w:rsidRPr="00D065B4">
        <w:rPr>
          <w:rFonts w:cs="Arial"/>
          <w:sz w:val="20"/>
          <w:szCs w:val="20"/>
        </w:rPr>
        <w:t xml:space="preserve">prodloužením pojistné smlouvy nebo vinkulací pojistného plnění ve prospěch objednatele, a to ve výši 3.000,- Kč za každý započatý den prodlení </w:t>
      </w:r>
      <w:r w:rsidR="00B52B1A" w:rsidRPr="00D065B4">
        <w:rPr>
          <w:rFonts w:cs="Arial"/>
          <w:sz w:val="20"/>
          <w:szCs w:val="20"/>
        </w:rPr>
        <w:t>s</w:t>
      </w:r>
      <w:r w:rsidR="00712174">
        <w:rPr>
          <w:rFonts w:cs="Arial"/>
          <w:sz w:val="20"/>
          <w:szCs w:val="20"/>
        </w:rPr>
        <w:t> </w:t>
      </w:r>
      <w:r w:rsidR="00B52B1A" w:rsidRPr="00D065B4">
        <w:rPr>
          <w:rFonts w:cs="Arial"/>
          <w:sz w:val="20"/>
          <w:szCs w:val="20"/>
        </w:rPr>
        <w:t>porušením konkrétní povinnosti</w:t>
      </w:r>
      <w:r w:rsidRPr="00D065B4">
        <w:rPr>
          <w:rFonts w:cs="Arial"/>
          <w:sz w:val="20"/>
          <w:szCs w:val="20"/>
        </w:rPr>
        <w:t>.</w:t>
      </w:r>
    </w:p>
    <w:p w14:paraId="2BB3A440" w14:textId="1FD21510" w:rsidR="005D7663" w:rsidRDefault="005D7663" w:rsidP="006D64E0">
      <w:pPr>
        <w:pStyle w:val="4sltext"/>
        <w:numPr>
          <w:ilvl w:val="1"/>
          <w:numId w:val="2"/>
        </w:numPr>
        <w:ind w:left="567" w:hanging="567"/>
        <w:rPr>
          <w:rFonts w:cs="Arial"/>
          <w:sz w:val="20"/>
          <w:szCs w:val="20"/>
        </w:rPr>
      </w:pPr>
      <w:r w:rsidRPr="00D065B4">
        <w:rPr>
          <w:rFonts w:cs="Arial"/>
          <w:sz w:val="20"/>
          <w:szCs w:val="20"/>
        </w:rPr>
        <w:t>Ujednáním o smluvní pokutě není dotčen nárok poškozené</w:t>
      </w:r>
      <w:r w:rsidRPr="000C6AD6">
        <w:rPr>
          <w:rFonts w:cs="Arial"/>
          <w:sz w:val="20"/>
          <w:szCs w:val="20"/>
        </w:rPr>
        <w:t xml:space="preserve"> strany na náhradu škody, a to i ve výši, v</w:t>
      </w:r>
      <w:r w:rsidR="00712174">
        <w:rPr>
          <w:rFonts w:cs="Arial"/>
          <w:sz w:val="20"/>
          <w:szCs w:val="20"/>
        </w:rPr>
        <w:t> </w:t>
      </w:r>
      <w:r w:rsidRPr="000C6AD6">
        <w:rPr>
          <w:rFonts w:cs="Arial"/>
          <w:sz w:val="20"/>
          <w:szCs w:val="20"/>
        </w:rPr>
        <w:t>jaké smluvní pokutu přesahuje.</w:t>
      </w:r>
    </w:p>
    <w:p w14:paraId="7E539D28" w14:textId="77777777" w:rsidR="00C01620" w:rsidRPr="00C01620" w:rsidRDefault="00C01620" w:rsidP="00A05EF3">
      <w:pPr>
        <w:pStyle w:val="ListParagraph"/>
        <w:numPr>
          <w:ilvl w:val="1"/>
          <w:numId w:val="2"/>
        </w:numPr>
        <w:ind w:left="567" w:hanging="567"/>
        <w:jc w:val="both"/>
        <w:rPr>
          <w:rFonts w:ascii="Arial" w:hAnsi="Arial" w:cs="Arial"/>
          <w:szCs w:val="20"/>
          <w:lang w:eastAsia="ar-SA"/>
        </w:rPr>
      </w:pPr>
      <w:r w:rsidRPr="00C01620">
        <w:rPr>
          <w:rFonts w:ascii="Arial" w:hAnsi="Arial" w:cs="Arial"/>
          <w:szCs w:val="20"/>
          <w:lang w:eastAsia="ar-SA"/>
        </w:rPr>
        <w:t xml:space="preserve">Zhotovitel podpisem smlouvy bere na vědomí a souhlasí s tím, že sjednaný termín řádného předání díla zadavateli je do termínu uvedeném v čl. 3.1.4 této smlouvy, a to včetně vystavení a předání faktur dle bodu 5.2 a 5.3 této smlouvy, a je krajním termínem akceptovatelným pro objednatele. V případě prodlení zhotovitele s předáním díla bez vad  objednateli je zhotovitel srozuměn s tím, že objednateli způsobeným prodlením znemožní čerpání finančních prostředků ze Státního fondu životního prostředí (dále jen „SFŽP) a Modernizačního fondu, jejichž poskytnutí a čerpání je podmíněno řádným a včasným dodáním díla dle této smlouvy a zároveň úhradou celé ceny díla objednatelem. Smluvní strany se pro případ, že nedojde k řádnému předání díla bez vad zhotovitelem ani do dodatečného hraničního termínu stanoveného objednatelem a objednatel z tohoto důvodu nebude moci čerpat finanční prostředky (dotaci) v rámci SFŽP, nebo nebude výrobna vinou zpoždění připojena do sítě, dohodly, že zhotovitel je povinen objednateli zaplatit smluvní pokutu ve výši 20 % z ceny díla bez DPH podle odst. 4.1, a to se splatností 14 dnů od doručení výzvy objednatele k její úhradě. Objednatel je oprávněn jednostranně započíst svoji pohledávku k zhotoviteli ze smluvní pokuty vůči svým závazkům k zhotoviteli. </w:t>
      </w:r>
    </w:p>
    <w:p w14:paraId="29BA485D" w14:textId="3DCE236B" w:rsidR="00013307" w:rsidRPr="00013307" w:rsidRDefault="00013307" w:rsidP="00013307">
      <w:pPr>
        <w:pStyle w:val="4sltext"/>
        <w:numPr>
          <w:ilvl w:val="1"/>
          <w:numId w:val="2"/>
        </w:numPr>
        <w:rPr>
          <w:rFonts w:cs="Arial"/>
          <w:sz w:val="20"/>
          <w:szCs w:val="20"/>
        </w:rPr>
      </w:pPr>
      <w:r w:rsidRPr="00013307">
        <w:rPr>
          <w:rFonts w:cs="Arial"/>
          <w:sz w:val="20"/>
          <w:szCs w:val="20"/>
        </w:rPr>
        <w:t>V</w:t>
      </w:r>
      <w:r w:rsidR="00712174">
        <w:rPr>
          <w:rFonts w:cs="Arial"/>
          <w:sz w:val="20"/>
          <w:szCs w:val="20"/>
        </w:rPr>
        <w:t> </w:t>
      </w:r>
      <w:r w:rsidRPr="00013307">
        <w:rPr>
          <w:rFonts w:cs="Arial"/>
          <w:sz w:val="20"/>
          <w:szCs w:val="20"/>
        </w:rPr>
        <w:t>případě porušení právních a ostatních obecně závazných předpisů k</w:t>
      </w:r>
      <w:r w:rsidR="00712174">
        <w:rPr>
          <w:rFonts w:cs="Arial"/>
          <w:sz w:val="20"/>
          <w:szCs w:val="20"/>
        </w:rPr>
        <w:t> </w:t>
      </w:r>
      <w:r w:rsidRPr="00013307">
        <w:rPr>
          <w:rFonts w:cs="Arial"/>
          <w:sz w:val="20"/>
          <w:szCs w:val="20"/>
        </w:rPr>
        <w:t>zajištění BOZP, PO, nakládání s</w:t>
      </w:r>
      <w:r w:rsidR="00712174">
        <w:rPr>
          <w:rFonts w:cs="Arial"/>
          <w:sz w:val="20"/>
          <w:szCs w:val="20"/>
        </w:rPr>
        <w:t> </w:t>
      </w:r>
      <w:r w:rsidRPr="00013307">
        <w:rPr>
          <w:rFonts w:cs="Arial"/>
          <w:sz w:val="20"/>
          <w:szCs w:val="20"/>
        </w:rPr>
        <w:t>odpady a vnitřních předpisů Objednatele, je Objednatel oprávněn požadovat po Zhotoviteli úhradu smluvní pokuty ve výši stanovené v</w:t>
      </w:r>
      <w:r w:rsidR="00712174">
        <w:rPr>
          <w:rFonts w:cs="Arial"/>
          <w:sz w:val="20"/>
          <w:szCs w:val="20"/>
        </w:rPr>
        <w:t> </w:t>
      </w:r>
      <w:r w:rsidRPr="00013307">
        <w:rPr>
          <w:rFonts w:cs="Arial"/>
          <w:sz w:val="20"/>
          <w:szCs w:val="20"/>
        </w:rPr>
        <w:t>Registru bezpečnostních požadavků ČEPRO, a.s. (dále jen „Registr“), který tvoří nedílnou součást této Smlouvy. Nestanoví-li Registr podle předchozí věty smluvní pokutu za příslušné porušení právních předpisů k</w:t>
      </w:r>
      <w:r w:rsidR="00712174">
        <w:rPr>
          <w:rFonts w:cs="Arial"/>
          <w:sz w:val="20"/>
          <w:szCs w:val="20"/>
        </w:rPr>
        <w:t> </w:t>
      </w:r>
      <w:r w:rsidRPr="00013307">
        <w:rPr>
          <w:rFonts w:cs="Arial"/>
          <w:sz w:val="20"/>
          <w:szCs w:val="20"/>
        </w:rPr>
        <w:t>zajištění BOZP a požární ochrany upravujících nakládání s</w:t>
      </w:r>
      <w:r w:rsidR="00712174">
        <w:rPr>
          <w:rFonts w:cs="Arial"/>
          <w:sz w:val="20"/>
          <w:szCs w:val="20"/>
        </w:rPr>
        <w:t> </w:t>
      </w:r>
      <w:r w:rsidRPr="00013307">
        <w:rPr>
          <w:rFonts w:cs="Arial"/>
          <w:sz w:val="20"/>
          <w:szCs w:val="20"/>
        </w:rPr>
        <w:t>odpady a/nebo vnitřních předpisů Objednatele, pak činí smluvní pokuta částku 5 000,- Kč za každý jednotlivý případ porušení. Porušení bude zaznamenáno v</w:t>
      </w:r>
      <w:r w:rsidR="00712174">
        <w:rPr>
          <w:rFonts w:cs="Arial"/>
          <w:sz w:val="20"/>
          <w:szCs w:val="20"/>
        </w:rPr>
        <w:t> </w:t>
      </w:r>
      <w:r w:rsidRPr="00013307">
        <w:rPr>
          <w:rFonts w:cs="Arial"/>
          <w:sz w:val="20"/>
          <w:szCs w:val="20"/>
        </w:rPr>
        <w:t>deníku oprávněným Zástupcem Objednatele.</w:t>
      </w:r>
    </w:p>
    <w:p w14:paraId="6A76EDA7" w14:textId="6785C6AE" w:rsidR="00013307" w:rsidRPr="00013307" w:rsidRDefault="00C01620" w:rsidP="00013307">
      <w:pPr>
        <w:pStyle w:val="4sltext"/>
        <w:numPr>
          <w:ilvl w:val="1"/>
          <w:numId w:val="2"/>
        </w:numPr>
        <w:rPr>
          <w:rFonts w:cs="Arial"/>
          <w:sz w:val="20"/>
          <w:szCs w:val="20"/>
        </w:rPr>
      </w:pPr>
      <w:r>
        <w:rPr>
          <w:rFonts w:cs="Arial"/>
          <w:sz w:val="20"/>
          <w:szCs w:val="20"/>
        </w:rPr>
        <w:t>Neobsazeno.</w:t>
      </w:r>
    </w:p>
    <w:p w14:paraId="6F87FFA6" w14:textId="641C2F71" w:rsidR="00013307" w:rsidRPr="00013307" w:rsidRDefault="00013307" w:rsidP="00013307">
      <w:pPr>
        <w:pStyle w:val="4sltext"/>
        <w:numPr>
          <w:ilvl w:val="1"/>
          <w:numId w:val="2"/>
        </w:numPr>
        <w:rPr>
          <w:rFonts w:cs="Arial"/>
          <w:sz w:val="20"/>
          <w:szCs w:val="20"/>
        </w:rPr>
      </w:pPr>
      <w:r w:rsidRPr="00013307">
        <w:rPr>
          <w:rFonts w:cs="Arial"/>
          <w:sz w:val="20"/>
          <w:szCs w:val="20"/>
        </w:rPr>
        <w:t>Pokud Zhotovitel uvede nepravdivé údaje v</w:t>
      </w:r>
      <w:r w:rsidR="00712174">
        <w:rPr>
          <w:rFonts w:cs="Arial"/>
          <w:sz w:val="20"/>
          <w:szCs w:val="20"/>
        </w:rPr>
        <w:t> </w:t>
      </w:r>
      <w:r w:rsidRPr="00013307">
        <w:rPr>
          <w:rFonts w:cs="Arial"/>
          <w:sz w:val="20"/>
          <w:szCs w:val="20"/>
        </w:rPr>
        <w:t xml:space="preserve">čestném prohlášení o neexistenci střetu zájmů a pravdivosti údajů o skutečném majiteli, které </w:t>
      </w:r>
      <w:r w:rsidRPr="003C0058">
        <w:rPr>
          <w:rFonts w:cs="Arial"/>
          <w:sz w:val="20"/>
          <w:szCs w:val="20"/>
        </w:rPr>
        <w:t xml:space="preserve">je </w:t>
      </w:r>
      <w:r w:rsidRPr="005A2FD9">
        <w:rPr>
          <w:rFonts w:cs="Arial"/>
          <w:sz w:val="20"/>
          <w:szCs w:val="20"/>
        </w:rPr>
        <w:t xml:space="preserve">přílohou č. </w:t>
      </w:r>
      <w:r w:rsidR="003C0058" w:rsidRPr="005A2FD9">
        <w:rPr>
          <w:rFonts w:cs="Arial"/>
          <w:sz w:val="20"/>
          <w:szCs w:val="20"/>
        </w:rPr>
        <w:t>4</w:t>
      </w:r>
      <w:r w:rsidRPr="003C0058">
        <w:rPr>
          <w:rFonts w:cs="Arial"/>
          <w:sz w:val="20"/>
          <w:szCs w:val="20"/>
        </w:rPr>
        <w:t xml:space="preserve"> této</w:t>
      </w:r>
      <w:r w:rsidRPr="00013307">
        <w:rPr>
          <w:rFonts w:cs="Arial"/>
          <w:sz w:val="20"/>
          <w:szCs w:val="20"/>
        </w:rPr>
        <w:t xml:space="preserve"> Smlouvy, zavazuje se uhradit Objednateli smluvní pokutu ve výši ve výši 50 000,- Kč.</w:t>
      </w:r>
    </w:p>
    <w:p w14:paraId="4F67774B" w14:textId="3C9A0F91"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V případě, že Zhotovitel poruší povinnost dle odst. </w:t>
      </w:r>
      <w:r w:rsidR="003C0058">
        <w:rPr>
          <w:rFonts w:cs="Arial"/>
          <w:sz w:val="20"/>
          <w:szCs w:val="20"/>
        </w:rPr>
        <w:t>1</w:t>
      </w:r>
      <w:r w:rsidR="00B50423">
        <w:rPr>
          <w:rFonts w:cs="Arial"/>
          <w:sz w:val="20"/>
          <w:szCs w:val="20"/>
        </w:rPr>
        <w:t>5.10</w:t>
      </w:r>
      <w:r w:rsidRPr="00013307">
        <w:rPr>
          <w:rFonts w:cs="Arial"/>
          <w:sz w:val="20"/>
          <w:szCs w:val="20"/>
        </w:rPr>
        <w:t xml:space="preserve">.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w:t>
      </w:r>
      <w:r w:rsidR="003C0058">
        <w:rPr>
          <w:rFonts w:cs="Arial"/>
          <w:sz w:val="20"/>
          <w:szCs w:val="20"/>
        </w:rPr>
        <w:t xml:space="preserve"> </w:t>
      </w:r>
      <w:r w:rsidRPr="00013307">
        <w:rPr>
          <w:rFonts w:cs="Arial"/>
          <w:sz w:val="20"/>
          <w:szCs w:val="20"/>
        </w:rPr>
        <w:t>1 000,- Kč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500,-  Kč  za každý započatý den prodlení s porušením této povinnosti, došlo li v důsledku této změny k zápisu jakékoliv jiné změny.</w:t>
      </w:r>
    </w:p>
    <w:p w14:paraId="4F5858FA" w14:textId="6E29C2F4"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Zhotovitel uvede nepravdivé údaje v čestném prohlášení o nepodléhání omezujícím opatřením, které </w:t>
      </w:r>
      <w:r w:rsidRPr="003C0058">
        <w:rPr>
          <w:rFonts w:cs="Arial"/>
          <w:sz w:val="20"/>
          <w:szCs w:val="20"/>
        </w:rPr>
        <w:t xml:space="preserve">je </w:t>
      </w:r>
      <w:r w:rsidRPr="005A2FD9">
        <w:rPr>
          <w:rFonts w:cs="Arial"/>
          <w:sz w:val="20"/>
          <w:szCs w:val="20"/>
        </w:rPr>
        <w:t xml:space="preserve">přílohou č. </w:t>
      </w:r>
      <w:r w:rsidR="003C0058" w:rsidRPr="005A2FD9">
        <w:rPr>
          <w:rFonts w:cs="Arial"/>
          <w:sz w:val="20"/>
          <w:szCs w:val="20"/>
        </w:rPr>
        <w:t>6</w:t>
      </w:r>
      <w:r w:rsidRPr="003C0058">
        <w:rPr>
          <w:rFonts w:cs="Arial"/>
          <w:sz w:val="20"/>
          <w:szCs w:val="20"/>
        </w:rPr>
        <w:t xml:space="preserve"> této</w:t>
      </w:r>
      <w:r w:rsidRPr="00013307">
        <w:rPr>
          <w:rFonts w:cs="Arial"/>
          <w:sz w:val="20"/>
          <w:szCs w:val="20"/>
        </w:rPr>
        <w:t xml:space="preserve"> Smlouvy, zavazuje se uhradit Objednateli smluvní pokutu ve výši 50 000,- Kč .</w:t>
      </w:r>
    </w:p>
    <w:p w14:paraId="0B5A5BC5" w14:textId="570670E7" w:rsidR="00013307" w:rsidRPr="00013307" w:rsidRDefault="00013307" w:rsidP="00013307">
      <w:pPr>
        <w:pStyle w:val="4sltext"/>
        <w:numPr>
          <w:ilvl w:val="1"/>
          <w:numId w:val="2"/>
        </w:numPr>
        <w:rPr>
          <w:rFonts w:cs="Arial"/>
          <w:sz w:val="20"/>
          <w:szCs w:val="20"/>
        </w:rPr>
      </w:pPr>
      <w:r w:rsidRPr="00013307">
        <w:rPr>
          <w:rFonts w:cs="Arial"/>
          <w:sz w:val="20"/>
          <w:szCs w:val="20"/>
        </w:rPr>
        <w:lastRenderedPageBreak/>
        <w:t>V případě, že Zhotovitel  poruší povinnost dle odst.</w:t>
      </w:r>
      <w:r w:rsidR="003C0058">
        <w:rPr>
          <w:rFonts w:cs="Arial"/>
          <w:sz w:val="20"/>
          <w:szCs w:val="20"/>
        </w:rPr>
        <w:t xml:space="preserve"> </w:t>
      </w:r>
      <w:r w:rsidRPr="00013307">
        <w:rPr>
          <w:rFonts w:cs="Arial"/>
          <w:sz w:val="20"/>
          <w:szCs w:val="20"/>
        </w:rPr>
        <w:t>11.</w:t>
      </w:r>
      <w:r w:rsidR="003C0058">
        <w:rPr>
          <w:rFonts w:cs="Arial"/>
          <w:sz w:val="20"/>
          <w:szCs w:val="20"/>
        </w:rPr>
        <w:t>9.</w:t>
      </w:r>
      <w:r w:rsidRPr="00013307">
        <w:rPr>
          <w:rFonts w:cs="Arial"/>
          <w:sz w:val="20"/>
          <w:szCs w:val="20"/>
        </w:rPr>
        <w:t xml:space="preserve">  této Smlouvy informovat Objednatele o změně údajů a skutečností, o nichž činil Zhotovitel  čestné prohlášení o nepodléhání omezujícím opatřením, které je přílohou č. </w:t>
      </w:r>
      <w:r w:rsidR="003C0058">
        <w:rPr>
          <w:rFonts w:cs="Arial"/>
          <w:sz w:val="20"/>
          <w:szCs w:val="20"/>
        </w:rPr>
        <w:t>6</w:t>
      </w:r>
      <w:r w:rsidRPr="00013307">
        <w:rPr>
          <w:rFonts w:cs="Arial"/>
          <w:sz w:val="20"/>
          <w:szCs w:val="20"/>
        </w:rPr>
        <w:t xml:space="preserve"> této Smlouvy a které vedou k jeho nepravdivosti , zavazuje se uhradit Objednateli smluvní pokutu ve výši 1.000 Kč (slovy: tisíc</w:t>
      </w:r>
      <w:r w:rsidR="00712174">
        <w:rPr>
          <w:rFonts w:cs="Arial"/>
          <w:sz w:val="20"/>
          <w:szCs w:val="20"/>
        </w:rPr>
        <w:t xml:space="preserve"> </w:t>
      </w:r>
      <w:r w:rsidRPr="00013307">
        <w:rPr>
          <w:rFonts w:cs="Arial"/>
          <w:sz w:val="20"/>
          <w:szCs w:val="20"/>
        </w:rPr>
        <w:t>korun českých) za každý započatý den prodlení s porušením této povinnosti.</w:t>
      </w:r>
    </w:p>
    <w:p w14:paraId="5CB769C1" w14:textId="795D6BBE" w:rsidR="00013307" w:rsidRDefault="00013307" w:rsidP="00013307">
      <w:pPr>
        <w:pStyle w:val="4sltext"/>
        <w:numPr>
          <w:ilvl w:val="1"/>
          <w:numId w:val="2"/>
        </w:numPr>
        <w:rPr>
          <w:rFonts w:cs="Arial"/>
          <w:sz w:val="20"/>
          <w:szCs w:val="20"/>
        </w:rPr>
      </w:pPr>
      <w:r w:rsidRPr="00013307">
        <w:rPr>
          <w:rFonts w:cs="Arial"/>
          <w:sz w:val="20"/>
          <w:szCs w:val="20"/>
        </w:rPr>
        <w:t>Bude-li Zhotovitel v prodlení se splněním informační povinnosti dle odst. 1</w:t>
      </w:r>
      <w:r w:rsidR="003C0058">
        <w:rPr>
          <w:rFonts w:cs="Arial"/>
          <w:sz w:val="20"/>
          <w:szCs w:val="20"/>
        </w:rPr>
        <w:t>4.5</w:t>
      </w:r>
      <w:r w:rsidRPr="00013307">
        <w:rPr>
          <w:rFonts w:cs="Arial"/>
          <w:sz w:val="20"/>
          <w:szCs w:val="20"/>
        </w:rPr>
        <w:t>. této Smlouvy, je Objednatel oprávněn požadovat po Zhotoviteli úhradu smluvní pokuty ve výši 5 000,- Kč za každý i započatý den prodlení.</w:t>
      </w:r>
    </w:p>
    <w:p w14:paraId="390557EF" w14:textId="77777777" w:rsidR="00C01620" w:rsidRPr="00C01620" w:rsidRDefault="00C01620" w:rsidP="00C01620">
      <w:pPr>
        <w:pStyle w:val="ListParagraph"/>
        <w:numPr>
          <w:ilvl w:val="1"/>
          <w:numId w:val="2"/>
        </w:numPr>
        <w:rPr>
          <w:rFonts w:ascii="Arial" w:hAnsi="Arial" w:cs="Arial"/>
          <w:szCs w:val="20"/>
          <w:lang w:eastAsia="ar-SA"/>
        </w:rPr>
      </w:pPr>
      <w:r w:rsidRPr="00C01620">
        <w:rPr>
          <w:rFonts w:ascii="Arial" w:hAnsi="Arial" w:cs="Arial"/>
          <w:szCs w:val="20"/>
          <w:lang w:eastAsia="ar-SA"/>
        </w:rPr>
        <w:t>V případě uplatnění více než jedné smluvní pokuty dle čl. 11.2 a 11.4 až 11.11 této smlouvy nepřekročí v součtu maximální částka takových smluvních pokut 20 % z celkové ceny díla bez DPH uvedené v čl. 4.1 této smlouvy. Pro případ, že budou naplněny podmínky pro uplatnění smluvní pokuty dle čl. 11.4. této smlouvy a tato pokuta bude uplatněna, ostatní ujednání této smlouvy o smluvních pokutách za prodlení s řádným předáním díla bez vad se nepoužijí.</w:t>
      </w:r>
    </w:p>
    <w:p w14:paraId="1306DAA0" w14:textId="77777777" w:rsidR="00C01620" w:rsidRPr="0029184C" w:rsidRDefault="00C01620" w:rsidP="00A05EF3">
      <w:pPr>
        <w:pStyle w:val="4sltext"/>
        <w:ind w:left="720" w:firstLine="0"/>
        <w:rPr>
          <w:rFonts w:cs="Arial"/>
          <w:sz w:val="20"/>
          <w:szCs w:val="20"/>
        </w:rPr>
      </w:pPr>
    </w:p>
    <w:p w14:paraId="25B0E3F9" w14:textId="77777777" w:rsidR="005A06C3" w:rsidRPr="000C6AD6" w:rsidRDefault="005A06C3" w:rsidP="005A06C3">
      <w:pPr>
        <w:pStyle w:val="4sltext"/>
        <w:ind w:left="567" w:firstLine="0"/>
        <w:rPr>
          <w:rFonts w:cs="Arial"/>
          <w:sz w:val="20"/>
          <w:szCs w:val="20"/>
        </w:rPr>
      </w:pPr>
    </w:p>
    <w:p w14:paraId="0E268E31" w14:textId="77777777" w:rsidR="005D7663" w:rsidRPr="000C6AD6" w:rsidRDefault="00897B84" w:rsidP="006D64E0">
      <w:pPr>
        <w:pStyle w:val="2Nadpis"/>
        <w:numPr>
          <w:ilvl w:val="0"/>
          <w:numId w:val="2"/>
        </w:numPr>
        <w:ind w:left="567" w:hanging="567"/>
        <w:rPr>
          <w:rFonts w:cs="Arial"/>
          <w:sz w:val="20"/>
          <w:szCs w:val="20"/>
        </w:rPr>
      </w:pPr>
      <w:r w:rsidRPr="000C6AD6">
        <w:rPr>
          <w:rFonts w:cs="Arial"/>
          <w:sz w:val="20"/>
          <w:szCs w:val="20"/>
        </w:rPr>
        <w:t>Odstoupení od smlouvy</w:t>
      </w:r>
    </w:p>
    <w:p w14:paraId="7829B342" w14:textId="77777777" w:rsidR="00AD724E" w:rsidRDefault="00897B84" w:rsidP="006D64E0">
      <w:pPr>
        <w:pStyle w:val="4sltext"/>
        <w:numPr>
          <w:ilvl w:val="1"/>
          <w:numId w:val="2"/>
        </w:numPr>
        <w:ind w:left="567" w:hanging="567"/>
        <w:rPr>
          <w:rFonts w:cs="Arial"/>
          <w:sz w:val="20"/>
          <w:szCs w:val="20"/>
        </w:rPr>
      </w:pPr>
      <w:r w:rsidRPr="000C6AD6">
        <w:rPr>
          <w:rFonts w:cs="Arial"/>
          <w:sz w:val="20"/>
          <w:szCs w:val="20"/>
        </w:rPr>
        <w:t xml:space="preserve">Objednatel je oprávněn </w:t>
      </w:r>
      <w:r w:rsidR="00AD724E">
        <w:rPr>
          <w:rFonts w:cs="Arial"/>
          <w:sz w:val="20"/>
          <w:szCs w:val="20"/>
        </w:rPr>
        <w:t>od této smlouvy odstoupit v případě, že:</w:t>
      </w:r>
    </w:p>
    <w:p w14:paraId="72CED36D" w14:textId="398882F3" w:rsidR="00AD724E" w:rsidRDefault="00AD724E" w:rsidP="00AD724E">
      <w:pPr>
        <w:pStyle w:val="4sltext"/>
        <w:numPr>
          <w:ilvl w:val="0"/>
          <w:numId w:val="10"/>
        </w:numPr>
        <w:rPr>
          <w:rFonts w:cs="Arial"/>
          <w:sz w:val="20"/>
          <w:szCs w:val="20"/>
        </w:rPr>
      </w:pPr>
      <w:r>
        <w:rPr>
          <w:rFonts w:cs="Arial"/>
          <w:sz w:val="20"/>
          <w:szCs w:val="20"/>
        </w:rPr>
        <w:t xml:space="preserve">zhotovitel bude </w:t>
      </w:r>
      <w:r w:rsidR="002260BA">
        <w:rPr>
          <w:rFonts w:cs="Arial"/>
          <w:sz w:val="20"/>
          <w:szCs w:val="20"/>
        </w:rPr>
        <w:t>d</w:t>
      </w:r>
      <w:r>
        <w:rPr>
          <w:rFonts w:cs="Arial"/>
          <w:sz w:val="20"/>
          <w:szCs w:val="20"/>
        </w:rPr>
        <w:t>ílo realizovat v rozporu s podmínkami dohodnutými v této smlouvě a ani po upozornění objednatele nezjedná nápravu</w:t>
      </w:r>
      <w:r w:rsidR="00B52B1A">
        <w:rPr>
          <w:rFonts w:cs="Arial"/>
          <w:sz w:val="20"/>
          <w:szCs w:val="20"/>
        </w:rPr>
        <w:t>,</w:t>
      </w:r>
    </w:p>
    <w:p w14:paraId="0391DE88" w14:textId="3A6002CD" w:rsidR="00AD724E" w:rsidRDefault="00AD724E" w:rsidP="00AD724E">
      <w:pPr>
        <w:pStyle w:val="4sltext"/>
        <w:numPr>
          <w:ilvl w:val="0"/>
          <w:numId w:val="10"/>
        </w:numPr>
        <w:rPr>
          <w:rFonts w:cs="Arial"/>
          <w:sz w:val="20"/>
          <w:szCs w:val="20"/>
        </w:rPr>
      </w:pPr>
      <w:r>
        <w:rPr>
          <w:rFonts w:cs="Arial"/>
          <w:sz w:val="20"/>
          <w:szCs w:val="20"/>
        </w:rPr>
        <w:t xml:space="preserve">zhotovitel bude déle než </w:t>
      </w:r>
      <w:r w:rsidR="00D365BC">
        <w:rPr>
          <w:rFonts w:cs="Arial"/>
          <w:sz w:val="20"/>
          <w:szCs w:val="20"/>
        </w:rPr>
        <w:t>30</w:t>
      </w:r>
      <w:r>
        <w:rPr>
          <w:rFonts w:cs="Arial"/>
          <w:sz w:val="20"/>
          <w:szCs w:val="20"/>
        </w:rPr>
        <w:t xml:space="preserve"> dnů v prodlení s dokončením či předáním </w:t>
      </w:r>
      <w:r w:rsidR="002260BA">
        <w:rPr>
          <w:rFonts w:cs="Arial"/>
          <w:sz w:val="20"/>
          <w:szCs w:val="20"/>
        </w:rPr>
        <w:t>d</w:t>
      </w:r>
      <w:r>
        <w:rPr>
          <w:rFonts w:cs="Arial"/>
          <w:sz w:val="20"/>
          <w:szCs w:val="20"/>
        </w:rPr>
        <w:t>íla,</w:t>
      </w:r>
    </w:p>
    <w:p w14:paraId="0E12CA78" w14:textId="77777777" w:rsidR="00897B84" w:rsidRDefault="00897B84" w:rsidP="00AD724E">
      <w:pPr>
        <w:pStyle w:val="4sltext"/>
        <w:numPr>
          <w:ilvl w:val="0"/>
          <w:numId w:val="10"/>
        </w:numPr>
        <w:rPr>
          <w:rFonts w:cs="Arial"/>
          <w:sz w:val="20"/>
          <w:szCs w:val="20"/>
        </w:rPr>
      </w:pPr>
      <w:r w:rsidRPr="000C6AD6">
        <w:rPr>
          <w:rFonts w:cs="Arial"/>
          <w:sz w:val="20"/>
          <w:szCs w:val="20"/>
        </w:rPr>
        <w:t xml:space="preserve"> </w:t>
      </w:r>
      <w:r w:rsidR="001B26B1">
        <w:rPr>
          <w:rFonts w:cs="Arial"/>
          <w:sz w:val="20"/>
          <w:szCs w:val="20"/>
        </w:rPr>
        <w:t>zhotovitel bude v prodlení s prokázáním prodloužení či existence pojistné smlouvy či prokázání vinkulace pojistného plnění ve prospěch objednatele</w:t>
      </w:r>
      <w:r w:rsidR="00B52B1A">
        <w:rPr>
          <w:rFonts w:cs="Arial"/>
          <w:sz w:val="20"/>
          <w:szCs w:val="20"/>
        </w:rPr>
        <w:t>.</w:t>
      </w:r>
    </w:p>
    <w:p w14:paraId="614A7CA7" w14:textId="3201429F" w:rsidR="00430606" w:rsidRPr="00F34733" w:rsidRDefault="00430606" w:rsidP="00B160A2">
      <w:pPr>
        <w:pStyle w:val="4sltext"/>
        <w:numPr>
          <w:ilvl w:val="0"/>
          <w:numId w:val="10"/>
        </w:numPr>
        <w:rPr>
          <w:rFonts w:cs="Arial"/>
        </w:rPr>
      </w:pPr>
      <w:r w:rsidRPr="00B160A2">
        <w:rPr>
          <w:rFonts w:cs="Arial"/>
          <w:sz w:val="20"/>
          <w:szCs w:val="20"/>
        </w:rPr>
        <w:t>Zhotovitel vstoupí do likvidace nebo bude vůči němu podán návrh dle insolvenčního zákona;</w:t>
      </w:r>
    </w:p>
    <w:p w14:paraId="00F8518D" w14:textId="2BB7E69C" w:rsidR="00430606" w:rsidRPr="00F34733" w:rsidRDefault="00430606" w:rsidP="00B160A2">
      <w:pPr>
        <w:pStyle w:val="4sltext"/>
        <w:numPr>
          <w:ilvl w:val="0"/>
          <w:numId w:val="10"/>
        </w:numPr>
        <w:rPr>
          <w:rFonts w:cs="Arial"/>
        </w:rPr>
      </w:pPr>
      <w:r w:rsidRPr="00B160A2">
        <w:rPr>
          <w:rFonts w:cs="Arial"/>
          <w:sz w:val="20"/>
          <w:szCs w:val="20"/>
        </w:rPr>
        <w:t>zhotoviteli zanikne živnostenské oprávnění dle zákona č. 455/1991 Sb., živnostenský zákon, ve znění pozdějších předpisů, nebo jiné oprávnění nezbytné pro řádné plnění této smlouvy;</w:t>
      </w:r>
    </w:p>
    <w:p w14:paraId="515D4226" w14:textId="3E01CCEE" w:rsidR="00430606" w:rsidRPr="00F34733" w:rsidRDefault="00430606" w:rsidP="00B160A2">
      <w:pPr>
        <w:pStyle w:val="4sltext"/>
        <w:numPr>
          <w:ilvl w:val="0"/>
          <w:numId w:val="10"/>
        </w:numPr>
        <w:rPr>
          <w:rFonts w:cs="Arial"/>
        </w:rPr>
      </w:pPr>
      <w:r w:rsidRPr="00B160A2">
        <w:rPr>
          <w:rFonts w:cs="Arial"/>
          <w:sz w:val="20"/>
          <w:szCs w:val="20"/>
        </w:rPr>
        <w:t xml:space="preserve">zahájení insolvenčního řízení vůči </w:t>
      </w:r>
      <w:r w:rsidR="00B160A2">
        <w:rPr>
          <w:rFonts w:cs="Arial"/>
          <w:sz w:val="20"/>
          <w:szCs w:val="20"/>
        </w:rPr>
        <w:t>zhotoviteli</w:t>
      </w:r>
      <w:r w:rsidRPr="00B160A2">
        <w:rPr>
          <w:rFonts w:cs="Arial"/>
          <w:sz w:val="20"/>
          <w:szCs w:val="20"/>
        </w:rPr>
        <w:t>;</w:t>
      </w:r>
    </w:p>
    <w:p w14:paraId="01BF8C6D" w14:textId="69DEC1B4" w:rsidR="00430606" w:rsidRPr="00F34733" w:rsidRDefault="00430606" w:rsidP="00B160A2">
      <w:pPr>
        <w:pStyle w:val="4sltext"/>
        <w:numPr>
          <w:ilvl w:val="0"/>
          <w:numId w:val="10"/>
        </w:numPr>
        <w:rPr>
          <w:rFonts w:cs="Arial"/>
        </w:rPr>
      </w:pPr>
      <w:r w:rsidRPr="00B160A2">
        <w:rPr>
          <w:rFonts w:cs="Arial"/>
          <w:sz w:val="20"/>
          <w:szCs w:val="20"/>
        </w:rPr>
        <w:t>pravomocné odsouzení zhotovitele pro trestný čin podle zákona č. 418/2011 Sb., o trestní odpovědnosti právnických osob a řízení proti nim, ve znění pozdějších předpisů;</w:t>
      </w:r>
    </w:p>
    <w:p w14:paraId="2C7AE9F2" w14:textId="7565ACEB" w:rsidR="00430606" w:rsidRPr="00F34733" w:rsidRDefault="00430606" w:rsidP="00B160A2">
      <w:pPr>
        <w:pStyle w:val="4sltext"/>
        <w:numPr>
          <w:ilvl w:val="0"/>
          <w:numId w:val="10"/>
        </w:numPr>
        <w:rPr>
          <w:rFonts w:cs="Arial"/>
        </w:rPr>
      </w:pPr>
      <w:r w:rsidRPr="00B160A2">
        <w:rPr>
          <w:rFonts w:cs="Arial"/>
          <w:sz w:val="20"/>
          <w:szCs w:val="20"/>
        </w:rPr>
        <w:t>zahájení trestního stíhání proti zhotoviteli podle zákona č. 141/1961 Sb., o trestním řízení soudním, v platném znění.</w:t>
      </w:r>
    </w:p>
    <w:p w14:paraId="7400E47D" w14:textId="77777777" w:rsidR="00430606" w:rsidRPr="000C6AD6" w:rsidRDefault="00430606" w:rsidP="00B160A2">
      <w:pPr>
        <w:pStyle w:val="4sltext"/>
        <w:ind w:left="927" w:firstLine="0"/>
        <w:rPr>
          <w:rFonts w:cs="Arial"/>
          <w:sz w:val="20"/>
          <w:szCs w:val="20"/>
        </w:rPr>
      </w:pPr>
    </w:p>
    <w:p w14:paraId="01EE26E1" w14:textId="6DC517F9" w:rsidR="00897B84" w:rsidRDefault="001B26B1" w:rsidP="006D64E0">
      <w:pPr>
        <w:pStyle w:val="4sltext"/>
        <w:numPr>
          <w:ilvl w:val="1"/>
          <w:numId w:val="2"/>
        </w:numPr>
        <w:ind w:left="567" w:hanging="567"/>
        <w:rPr>
          <w:rFonts w:cs="Arial"/>
          <w:sz w:val="20"/>
          <w:szCs w:val="20"/>
        </w:rPr>
      </w:pPr>
      <w:r>
        <w:rPr>
          <w:rFonts w:cs="Arial"/>
          <w:sz w:val="20"/>
          <w:szCs w:val="20"/>
        </w:rPr>
        <w:t xml:space="preserve">Zhotovitel je oprávněn od této smlouvy odstoupit v případě, že objednatel bude déle než </w:t>
      </w:r>
      <w:r w:rsidR="00D365BC">
        <w:rPr>
          <w:rFonts w:cs="Arial"/>
          <w:sz w:val="20"/>
          <w:szCs w:val="20"/>
        </w:rPr>
        <w:t>30</w:t>
      </w:r>
      <w:r>
        <w:rPr>
          <w:rFonts w:cs="Arial"/>
          <w:sz w:val="20"/>
          <w:szCs w:val="20"/>
        </w:rPr>
        <w:t xml:space="preserve"> dnů v prodlení se zaplacením Ceny díla či její části</w:t>
      </w:r>
      <w:r w:rsidR="00897B84" w:rsidRPr="000C6AD6">
        <w:rPr>
          <w:rFonts w:cs="Arial"/>
          <w:sz w:val="20"/>
          <w:szCs w:val="20"/>
        </w:rPr>
        <w:t>.</w:t>
      </w:r>
    </w:p>
    <w:p w14:paraId="383B37D1" w14:textId="1FAFC36F" w:rsidR="009D3CCF" w:rsidRDefault="009D3CCF" w:rsidP="00B160A2">
      <w:pPr>
        <w:pStyle w:val="4sltext"/>
        <w:numPr>
          <w:ilvl w:val="1"/>
          <w:numId w:val="2"/>
        </w:numPr>
        <w:ind w:left="567" w:hanging="567"/>
        <w:rPr>
          <w:rFonts w:cs="Arial"/>
          <w:sz w:val="20"/>
          <w:szCs w:val="20"/>
        </w:rPr>
      </w:pPr>
      <w:r w:rsidRPr="00B160A2">
        <w:rPr>
          <w:rFonts w:cs="Arial"/>
          <w:sz w:val="20"/>
          <w:szCs w:val="20"/>
        </w:rPr>
        <w:t>Odstoupení od smlouvy je účinné dnem doručení písemného oznámení o odstoupení druhé smluvní straně. Odstoupení od smlouvy dle předchozích odstavců musí být písemné a musí být doručeno osobním doručením nebo doporučenou poštou na adresu druhé smluvní strany uvedenou v záhlaví smlouvy na adresu smluvní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2E2DB922" w14:textId="4116D0C7"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v případě, že Zhotovitel uvedl nepravdivé údaje v čestném prohlášení o neexistenci střetu zájmů a pravdivosti údajů o skutečném majiteli, které je přílohou č. </w:t>
      </w:r>
      <w:r w:rsidR="00B50423">
        <w:rPr>
          <w:rFonts w:cs="Arial"/>
          <w:sz w:val="20"/>
          <w:szCs w:val="20"/>
        </w:rPr>
        <w:t>4</w:t>
      </w:r>
      <w:r w:rsidRPr="00013307">
        <w:rPr>
          <w:rFonts w:cs="Arial"/>
          <w:sz w:val="20"/>
          <w:szCs w:val="20"/>
        </w:rPr>
        <w:t xml:space="preserve"> této Smlouvy.</w:t>
      </w:r>
    </w:p>
    <w:p w14:paraId="2B2429F7" w14:textId="235428A7"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Objednatel je oprávněn od této Smlouvy odstoupit také v případě, že Zhotovitel  ve lhůtě dle odst</w:t>
      </w:r>
      <w:r w:rsidRPr="005A14BB">
        <w:rPr>
          <w:rFonts w:cs="Arial"/>
          <w:sz w:val="20"/>
          <w:szCs w:val="20"/>
        </w:rPr>
        <w:t>. 1</w:t>
      </w:r>
      <w:r w:rsidR="00B50423" w:rsidRPr="005A14BB">
        <w:rPr>
          <w:rFonts w:cs="Arial"/>
          <w:sz w:val="20"/>
          <w:szCs w:val="20"/>
        </w:rPr>
        <w:t>5.1</w:t>
      </w:r>
      <w:r w:rsidR="00383019" w:rsidRPr="005A14BB">
        <w:rPr>
          <w:rFonts w:cs="Arial"/>
          <w:sz w:val="20"/>
          <w:szCs w:val="20"/>
        </w:rPr>
        <w:t>3</w:t>
      </w:r>
      <w:r w:rsidRPr="00013307">
        <w:rPr>
          <w:rFonts w:cs="Arial"/>
          <w:sz w:val="20"/>
          <w:szCs w:val="20"/>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 </w:t>
      </w:r>
    </w:p>
    <w:p w14:paraId="256AAFB1" w14:textId="6EA857A5"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lastRenderedPageBreak/>
        <w:t xml:space="preserve">Objednatel je oprávněn od této Smlouvy odstoupit v případě, že Zhotovitel uvedl nepravdivé údaje v čestném prohlášení o nepodléhání omezujícím opatřením, které je přílohou č. </w:t>
      </w:r>
      <w:r w:rsidR="00B50423">
        <w:rPr>
          <w:rFonts w:cs="Arial"/>
          <w:sz w:val="20"/>
          <w:szCs w:val="20"/>
        </w:rPr>
        <w:t>6</w:t>
      </w:r>
      <w:r w:rsidRPr="00013307">
        <w:rPr>
          <w:rFonts w:cs="Arial"/>
          <w:sz w:val="20"/>
          <w:szCs w:val="20"/>
        </w:rPr>
        <w:t xml:space="preserve"> této Smlouvy.</w:t>
      </w:r>
    </w:p>
    <w:p w14:paraId="08E2CD4E" w14:textId="2451839F"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Smlouvy odstoupit také v případě, že Zhotovitel nevyrozuměl Objednatele o změně údajů a skutečností, o nichž činil Zhotovitel čestné prohlášení o nepodléhání omezujícím opatřením, které je přílohou č. </w:t>
      </w:r>
      <w:r w:rsidR="00B50423">
        <w:rPr>
          <w:rFonts w:cs="Arial"/>
          <w:sz w:val="20"/>
          <w:szCs w:val="20"/>
        </w:rPr>
        <w:t>6</w:t>
      </w:r>
      <w:r w:rsidRPr="00013307">
        <w:rPr>
          <w:rFonts w:cs="Arial"/>
          <w:sz w:val="20"/>
          <w:szCs w:val="20"/>
        </w:rPr>
        <w:t xml:space="preserve"> této Smlouvy a které vedou k jeho nepravdivosti,  a to ve lhůtě stanovené v ustanovení  </w:t>
      </w:r>
      <w:r w:rsidR="00383019" w:rsidRPr="005A2FD9">
        <w:rPr>
          <w:rFonts w:cs="Arial"/>
          <w:sz w:val="20"/>
          <w:szCs w:val="20"/>
        </w:rPr>
        <w:t>15.10</w:t>
      </w:r>
      <w:r w:rsidRPr="005A2FD9">
        <w:rPr>
          <w:rFonts w:cs="Arial"/>
          <w:sz w:val="20"/>
          <w:szCs w:val="20"/>
        </w:rPr>
        <w:t>.</w:t>
      </w:r>
      <w:r w:rsidRPr="00383019">
        <w:rPr>
          <w:rFonts w:cs="Arial"/>
          <w:sz w:val="20"/>
          <w:szCs w:val="20"/>
        </w:rPr>
        <w:t xml:space="preserve"> této</w:t>
      </w:r>
      <w:r w:rsidRPr="00013307">
        <w:rPr>
          <w:rFonts w:cs="Arial"/>
          <w:sz w:val="20"/>
          <w:szCs w:val="20"/>
        </w:rPr>
        <w:t xml:space="preserve"> smlouvy.</w:t>
      </w:r>
    </w:p>
    <w:p w14:paraId="7FEADF0E" w14:textId="66333863"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také v případě, že Zhotovitel dle </w:t>
      </w:r>
      <w:r w:rsidR="00383019">
        <w:rPr>
          <w:rFonts w:cs="Arial"/>
          <w:sz w:val="20"/>
          <w:szCs w:val="20"/>
        </w:rPr>
        <w:t>čl. 10</w:t>
      </w:r>
      <w:r w:rsidRPr="00013307">
        <w:rPr>
          <w:rFonts w:cs="Arial"/>
          <w:sz w:val="20"/>
          <w:szCs w:val="20"/>
        </w:rPr>
        <w:t xml:space="preserve"> této Smlouvy nevyrozuměl Objednatele o snížení výše pojistného plnění pod minimální stanovenou výši nebo o ukončení pojistné smlouvy a se splněním této povinnosti je v prodlení alespoň 10 pracovních dní.</w:t>
      </w:r>
    </w:p>
    <w:p w14:paraId="707C255A" w14:textId="019A5A1F"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Objednatel je oprávněn od této Smlouvy odstoupit také v případě, že Zhotoviteli bude pozastaveno provádění Díla dle odst. 1</w:t>
      </w:r>
      <w:r w:rsidR="00383019">
        <w:rPr>
          <w:rFonts w:cs="Arial"/>
          <w:sz w:val="20"/>
          <w:szCs w:val="20"/>
        </w:rPr>
        <w:t>0.5</w:t>
      </w:r>
      <w:r w:rsidRPr="00013307">
        <w:rPr>
          <w:rFonts w:cs="Arial"/>
          <w:sz w:val="20"/>
          <w:szCs w:val="20"/>
        </w:rPr>
        <w:t>. Smlouvy.</w:t>
      </w:r>
    </w:p>
    <w:p w14:paraId="34E946E0" w14:textId="77777777" w:rsidR="00013307" w:rsidRPr="00B160A2" w:rsidRDefault="00013307" w:rsidP="005A2FD9">
      <w:pPr>
        <w:pStyle w:val="4sltext"/>
        <w:ind w:left="567" w:firstLine="0"/>
        <w:rPr>
          <w:rFonts w:cs="Arial"/>
          <w:sz w:val="20"/>
          <w:szCs w:val="20"/>
        </w:rPr>
      </w:pPr>
    </w:p>
    <w:p w14:paraId="28562B94" w14:textId="77777777" w:rsidR="00851E0C" w:rsidRPr="000C6AD6" w:rsidRDefault="00851E0C" w:rsidP="00851E0C">
      <w:pPr>
        <w:pStyle w:val="4sltext"/>
        <w:ind w:left="567" w:firstLine="0"/>
        <w:rPr>
          <w:rFonts w:cs="Arial"/>
          <w:sz w:val="20"/>
          <w:szCs w:val="20"/>
        </w:rPr>
      </w:pPr>
    </w:p>
    <w:p w14:paraId="0CD29C32" w14:textId="77777777" w:rsidR="00897B84" w:rsidRDefault="001B26B1" w:rsidP="006D64E0">
      <w:pPr>
        <w:pStyle w:val="2Nadpis"/>
        <w:numPr>
          <w:ilvl w:val="0"/>
          <w:numId w:val="2"/>
        </w:numPr>
        <w:ind w:left="567" w:hanging="567"/>
        <w:rPr>
          <w:rFonts w:cs="Arial"/>
          <w:sz w:val="20"/>
          <w:szCs w:val="20"/>
        </w:rPr>
      </w:pPr>
      <w:r>
        <w:rPr>
          <w:rFonts w:cs="Arial"/>
          <w:sz w:val="20"/>
          <w:szCs w:val="20"/>
        </w:rPr>
        <w:t>Licenční ujednání</w:t>
      </w:r>
    </w:p>
    <w:p w14:paraId="06BEE2F7" w14:textId="7BB95CC6" w:rsidR="00851E0C" w:rsidRDefault="00851E0C" w:rsidP="006D64E0">
      <w:pPr>
        <w:pStyle w:val="4sltext"/>
        <w:numPr>
          <w:ilvl w:val="1"/>
          <w:numId w:val="2"/>
        </w:numPr>
        <w:ind w:left="567" w:hanging="567"/>
        <w:rPr>
          <w:rFonts w:cs="Arial"/>
          <w:sz w:val="20"/>
          <w:szCs w:val="20"/>
        </w:rPr>
      </w:pPr>
      <w:r>
        <w:rPr>
          <w:rFonts w:cs="Arial"/>
          <w:sz w:val="20"/>
          <w:szCs w:val="20"/>
        </w:rPr>
        <w:t xml:space="preserve">Zhotovitel prohlašuje, že v případě, že </w:t>
      </w:r>
      <w:r w:rsidR="002260BA">
        <w:rPr>
          <w:rFonts w:cs="Arial"/>
          <w:sz w:val="20"/>
          <w:szCs w:val="20"/>
        </w:rPr>
        <w:t>d</w:t>
      </w:r>
      <w:r>
        <w:rPr>
          <w:rFonts w:cs="Arial"/>
          <w:sz w:val="20"/>
          <w:szCs w:val="20"/>
        </w:rPr>
        <w:t xml:space="preserve">ílo nebo jeho část je předmětem autorskoprávní ochrany, má zajištěna veškerá práva v takovém rozsahu, v jakém je poskytuje na základě této smlouvy objednateli. Zhotovitel garantuje, že užíváním </w:t>
      </w:r>
      <w:r w:rsidR="002260BA">
        <w:rPr>
          <w:rFonts w:cs="Arial"/>
          <w:sz w:val="20"/>
          <w:szCs w:val="20"/>
        </w:rPr>
        <w:t>d</w:t>
      </w:r>
      <w:r>
        <w:rPr>
          <w:rFonts w:cs="Arial"/>
          <w:sz w:val="20"/>
          <w:szCs w:val="20"/>
        </w:rPr>
        <w:t>íla nebo jakékoli jeho části nebude objednatel porušovat žádná práva třetích osob.</w:t>
      </w:r>
    </w:p>
    <w:p w14:paraId="6415C511" w14:textId="2320D9EB" w:rsidR="001B26B1" w:rsidRDefault="001B26B1" w:rsidP="006D64E0">
      <w:pPr>
        <w:pStyle w:val="4sltext"/>
        <w:numPr>
          <w:ilvl w:val="1"/>
          <w:numId w:val="2"/>
        </w:numPr>
        <w:ind w:left="567" w:hanging="567"/>
        <w:rPr>
          <w:rFonts w:cs="Arial"/>
          <w:sz w:val="20"/>
          <w:szCs w:val="20"/>
        </w:rPr>
      </w:pPr>
      <w:r>
        <w:rPr>
          <w:rFonts w:cs="Arial"/>
          <w:sz w:val="20"/>
          <w:szCs w:val="20"/>
        </w:rPr>
        <w:t xml:space="preserve">V případě, že </w:t>
      </w:r>
      <w:r w:rsidR="002260BA">
        <w:rPr>
          <w:rFonts w:cs="Arial"/>
          <w:sz w:val="20"/>
          <w:szCs w:val="20"/>
        </w:rPr>
        <w:t>d</w:t>
      </w:r>
      <w:r>
        <w:rPr>
          <w:rFonts w:cs="Arial"/>
          <w:sz w:val="20"/>
          <w:szCs w:val="20"/>
        </w:rPr>
        <w:t xml:space="preserve">ílo nebo jakákoli jeho část jsou předmětem autorskoprávní ochrany, se smluvní strany dohodly, že zhotovitel poskytuje objednateli výhradní právo k užití takového díla, a to po neomezenou </w:t>
      </w:r>
      <w:r w:rsidR="006F629B">
        <w:rPr>
          <w:rFonts w:cs="Arial"/>
          <w:sz w:val="20"/>
          <w:szCs w:val="20"/>
        </w:rPr>
        <w:t>dobu,</w:t>
      </w:r>
      <w:r>
        <w:rPr>
          <w:rFonts w:cs="Arial"/>
          <w:sz w:val="20"/>
          <w:szCs w:val="20"/>
        </w:rPr>
        <w:t xml:space="preserve"> a to v takovém rozsahu, aby objednatel mohl </w:t>
      </w:r>
      <w:r w:rsidR="002260BA">
        <w:rPr>
          <w:rFonts w:cs="Arial"/>
          <w:sz w:val="20"/>
          <w:szCs w:val="20"/>
        </w:rPr>
        <w:t>d</w:t>
      </w:r>
      <w:r>
        <w:rPr>
          <w:rFonts w:cs="Arial"/>
          <w:sz w:val="20"/>
          <w:szCs w:val="20"/>
        </w:rPr>
        <w:t>ílo nebo jakoukoli jeho část užívat k účelu, ke kterému slouží. Objednatel je oprávněn toto právo dále postoupit na třetí osobu nebo třetí osobě poskytnout podlicenci. Objednatel není povinen licenci využít. Ujednání o výlučnosti licence se neužije tam, kde předmětem autorskoprávní ochrany</w:t>
      </w:r>
      <w:r w:rsidR="00851E0C">
        <w:rPr>
          <w:rFonts w:cs="Arial"/>
          <w:sz w:val="20"/>
          <w:szCs w:val="20"/>
        </w:rPr>
        <w:t xml:space="preserve"> je dílo, které nebylo vyvinuto na zakázku výlučně pro objednatele, ale jde o autorské dílo třetí osoby využité při realizaci </w:t>
      </w:r>
      <w:r w:rsidR="002260BA">
        <w:rPr>
          <w:rFonts w:cs="Arial"/>
          <w:sz w:val="20"/>
          <w:szCs w:val="20"/>
        </w:rPr>
        <w:t>d</w:t>
      </w:r>
      <w:r w:rsidR="00C85F3D">
        <w:rPr>
          <w:rFonts w:cs="Arial"/>
          <w:sz w:val="20"/>
          <w:szCs w:val="20"/>
        </w:rPr>
        <w:t>í</w:t>
      </w:r>
      <w:r w:rsidR="00851E0C">
        <w:rPr>
          <w:rFonts w:cs="Arial"/>
          <w:sz w:val="20"/>
          <w:szCs w:val="20"/>
        </w:rPr>
        <w:t>la. Odměna za poskytnutí licence byla zohledněna v Ceně díla.</w:t>
      </w:r>
    </w:p>
    <w:p w14:paraId="323604E1" w14:textId="3FB4BE1A" w:rsidR="00330233" w:rsidRDefault="00330233" w:rsidP="006D64E0">
      <w:pPr>
        <w:pStyle w:val="4sltext"/>
        <w:numPr>
          <w:ilvl w:val="1"/>
          <w:numId w:val="2"/>
        </w:numPr>
        <w:ind w:left="567" w:hanging="567"/>
        <w:rPr>
          <w:rFonts w:cs="Arial"/>
          <w:sz w:val="20"/>
          <w:szCs w:val="20"/>
        </w:rPr>
      </w:pPr>
      <w:r>
        <w:rPr>
          <w:rFonts w:cs="Arial"/>
          <w:sz w:val="20"/>
          <w:szCs w:val="20"/>
        </w:rPr>
        <w:t xml:space="preserve">V případě, že předmětem </w:t>
      </w:r>
      <w:r w:rsidR="002260BA">
        <w:rPr>
          <w:rFonts w:cs="Arial"/>
          <w:sz w:val="20"/>
          <w:szCs w:val="20"/>
        </w:rPr>
        <w:t>d</w:t>
      </w:r>
      <w:r>
        <w:rPr>
          <w:rFonts w:cs="Arial"/>
          <w:sz w:val="20"/>
          <w:szCs w:val="20"/>
        </w:rPr>
        <w:t>íl</w:t>
      </w:r>
      <w:r w:rsidR="002260BA">
        <w:rPr>
          <w:rFonts w:cs="Arial"/>
          <w:sz w:val="20"/>
          <w:szCs w:val="20"/>
        </w:rPr>
        <w:t>a</w:t>
      </w:r>
      <w:r>
        <w:rPr>
          <w:rFonts w:cs="Arial"/>
          <w:sz w:val="20"/>
          <w:szCs w:val="20"/>
        </w:rPr>
        <w:t xml:space="preserve"> je i dodání softwarové aplikace, zavazuje se zhotovitel tuto pravidelně aktualizovat tak, aby byla aplikace funkční ve standardním softwarovým prostředí a aby odpovídala aktuálním bezpečnostním standardům. Tyto aktualizace jsou součástí poskytnuté licence.</w:t>
      </w:r>
    </w:p>
    <w:p w14:paraId="73F77AB4" w14:textId="77777777" w:rsidR="00AC53B7" w:rsidRPr="0020233A" w:rsidRDefault="00AC53B7" w:rsidP="00AC53B7">
      <w:pPr>
        <w:pStyle w:val="2Nadpis"/>
        <w:numPr>
          <w:ilvl w:val="0"/>
          <w:numId w:val="2"/>
        </w:numPr>
        <w:spacing w:before="240" w:line="281" w:lineRule="auto"/>
        <w:ind w:left="567" w:hanging="567"/>
        <w:rPr>
          <w:rFonts w:cs="Arial"/>
          <w:sz w:val="20"/>
          <w:szCs w:val="20"/>
        </w:rPr>
      </w:pPr>
      <w:bookmarkStart w:id="32" w:name="_Ref381449198"/>
      <w:r w:rsidRPr="0020233A">
        <w:rPr>
          <w:rFonts w:cs="Arial"/>
          <w:sz w:val="20"/>
          <w:szCs w:val="20"/>
        </w:rPr>
        <w:t>Obchodní tajemství</w:t>
      </w:r>
      <w:bookmarkEnd w:id="32"/>
    </w:p>
    <w:p w14:paraId="782B5315"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Smluvní strany zavedou veškerá nutná opatření, aby zabránily třetím osobám zneužití dat obchodního styku mezi smluvními stranami, a nesou veškerou odpovědnost za případné zneužití informací v obchodním styku.  </w:t>
      </w:r>
    </w:p>
    <w:p w14:paraId="311F4B09" w14:textId="77777777" w:rsidR="00AC53B7" w:rsidRPr="00AC53B7" w:rsidRDefault="00AC53B7" w:rsidP="00AC53B7">
      <w:pPr>
        <w:pStyle w:val="4sltext"/>
        <w:numPr>
          <w:ilvl w:val="1"/>
          <w:numId w:val="2"/>
        </w:numPr>
        <w:ind w:left="567" w:hanging="567"/>
        <w:rPr>
          <w:rFonts w:cs="Arial"/>
          <w:sz w:val="20"/>
          <w:szCs w:val="20"/>
        </w:rPr>
      </w:pPr>
      <w:bookmarkStart w:id="33" w:name="_Hlk7006148"/>
      <w:r w:rsidRPr="00AC53B7">
        <w:rPr>
          <w:rFonts w:cs="Arial"/>
          <w:sz w:val="20"/>
          <w:szCs w:val="20"/>
        </w:rPr>
        <w:t>Smluvní strany této smlouvy potvrzují, že si jsou vědomy, že s účinností od 25. května 2018 je zpracování a ochrana osobních údajů regulována nařízením Evropského parlamentu a Rady (EU) 2016/679 ze dne 27. dubna 2016 o ochraně fyzických osob v souvislosti se zpracováním osobních údajů a o volném pohybu těchto údajů a o zrušení směrnice 95/46/ES (obecné nařízení o ochraně osobních údajů) (dále jen „Nařízení“ nebo též „GDPR") a též i souvisejícími národními právními předpisy. Obě smluvní strany se při plnění této smlouvy zavazují jednat v souladu s Nařízením a souvisejícími právními předpisy.</w:t>
      </w:r>
    </w:p>
    <w:p w14:paraId="188E5C3B"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Při plnění této smlouvy a činnostech s tím souvisejících, jako je zejména uzavření této smlouvy, komunikace zástupců smluvních stran a jejich zaměstnanců, plnění závazků a právních povinností vyplývajících ze smlouvy, může být kterákoliv ze smluvních stran příjemcem osobních údajů týkajících se druhé smluvní strany (je-li smluvní strana fyzickou osobou), nebo zástupců, zaměstnanců či reprezentantů druhé smluvní strany (je-li smluvní strana právnickou osobou) (dále jen "osobní údaje").  Vedle postavení příjemce může být kterákoliv ze smluvních stran této smlouvy současně i správcem anebo zpracovatelem osobních údajů získaných od druhé smluví strany, stanoví-li tak Nařízení či související právní předpis.</w:t>
      </w:r>
    </w:p>
    <w:p w14:paraId="2875139C"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w:t>
      </w:r>
    </w:p>
    <w:p w14:paraId="2E7E08C9"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Každá ze smluvních stran je povinna plnit závazky, které ji vyplývají z Nařízení a souvisících právních předpisů při nakládání s osobními údaji, jako je například plnění informační povinnosti vůči subjektu údajů. </w:t>
      </w:r>
      <w:r w:rsidRPr="00AC53B7">
        <w:rPr>
          <w:rFonts w:cs="Arial"/>
          <w:sz w:val="20"/>
          <w:szCs w:val="20"/>
        </w:rPr>
        <w:lastRenderedPageBreak/>
        <w:t>Ta ze smluvních stran, která je příjemcem osobních údajů, se zavazuje, že zajistí odpovídající úroveň ochrany osobních údajů a práv subjektu údajů dle Nařízení a souvisejících právních předpisů. Dále je příjemce osobních údajů, které mu byly v souvislosti s touto smlouvou předány (zpřístupněny), oprávněn případně zpracovávat jen pro účely splnění této smlouvy, anebo pro účely oprávněných zájmů, nebo případně z jiných zákonných titulů. Ta ze smluvních stran, která je příjemce osobních údajů od druhém smluvní strany, je povinna druhé smluvní straně na její písemnou žádost ve lhůtě do 30 kalendářních dní od uplatnění žádosti: a) doložit v písemné formě způsob ochrany předaných (zpřístupněných) osobních údajů vč. uvedení technických a organizačních opatření přijatých k zabezpečení ochrany osobních údajů, b) sdělit v písemné formě, zda-li dochází ke zpracování předaných (zpřístupněných) osobních údajů a pokud ano, jakým konkrétním způsobem, c) sdělit v písemné formě jakoukoliv informaci (informace) vyplývající z ust. čl. 14 odst.1 a odst.2. Nařízení, d) vykonat veškeré právní povinnosti, které se váží (odpovídají) právům případně uplatněných subjektem údajů dle Nařízení a souvisejících právních předpisů a o jejich splnění vydat druhé smluvní straně písemné potvrzení.</w:t>
      </w:r>
      <w:bookmarkEnd w:id="33"/>
    </w:p>
    <w:p w14:paraId="3423DAF1"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Ustanovení tohoto článku zůstávají v platnosti i po ukončení této Smlouvy.</w:t>
      </w:r>
    </w:p>
    <w:p w14:paraId="5D65EE33" w14:textId="77777777" w:rsidR="001B26B1" w:rsidRPr="000C6AD6" w:rsidRDefault="001B26B1">
      <w:pPr>
        <w:pStyle w:val="4sltext"/>
        <w:ind w:left="567" w:firstLine="0"/>
        <w:rPr>
          <w:rFonts w:cs="Arial"/>
          <w:sz w:val="20"/>
          <w:szCs w:val="20"/>
        </w:rPr>
      </w:pPr>
    </w:p>
    <w:p w14:paraId="03EBA383" w14:textId="77777777" w:rsidR="000C6AD6" w:rsidRPr="000C6AD6" w:rsidRDefault="000C6AD6" w:rsidP="006D64E0">
      <w:pPr>
        <w:pStyle w:val="2Nadpis"/>
        <w:numPr>
          <w:ilvl w:val="0"/>
          <w:numId w:val="2"/>
        </w:numPr>
        <w:ind w:left="567" w:hanging="567"/>
        <w:rPr>
          <w:rFonts w:cs="Arial"/>
          <w:sz w:val="20"/>
          <w:szCs w:val="20"/>
        </w:rPr>
      </w:pPr>
      <w:r w:rsidRPr="000C6AD6">
        <w:rPr>
          <w:rFonts w:cs="Arial"/>
          <w:sz w:val="20"/>
          <w:szCs w:val="20"/>
        </w:rPr>
        <w:t>Další ujednání</w:t>
      </w:r>
    </w:p>
    <w:p w14:paraId="01EC8E8B" w14:textId="579DD37B" w:rsidR="00330233" w:rsidRDefault="00330233" w:rsidP="006D64E0">
      <w:pPr>
        <w:pStyle w:val="4sltext"/>
        <w:numPr>
          <w:ilvl w:val="1"/>
          <w:numId w:val="2"/>
        </w:numPr>
        <w:ind w:left="567" w:hanging="567"/>
        <w:rPr>
          <w:rFonts w:cs="Arial"/>
          <w:sz w:val="20"/>
          <w:szCs w:val="20"/>
        </w:rPr>
      </w:pPr>
      <w:r>
        <w:rPr>
          <w:rFonts w:cs="Arial"/>
          <w:sz w:val="20"/>
          <w:szCs w:val="20"/>
        </w:rPr>
        <w:t xml:space="preserve">Zhotovitel se zavazuje, že minimálně po dobu </w:t>
      </w:r>
      <w:r w:rsidR="00C85F3D">
        <w:rPr>
          <w:rFonts w:cs="Arial"/>
          <w:sz w:val="20"/>
          <w:szCs w:val="20"/>
        </w:rPr>
        <w:t>10</w:t>
      </w:r>
      <w:r>
        <w:rPr>
          <w:rFonts w:cs="Arial"/>
          <w:sz w:val="20"/>
          <w:szCs w:val="20"/>
        </w:rPr>
        <w:t xml:space="preserve"> let zajistí dodání jakéhokoli náhradního dílu k </w:t>
      </w:r>
      <w:r w:rsidR="002260BA">
        <w:rPr>
          <w:rFonts w:cs="Arial"/>
          <w:sz w:val="20"/>
          <w:szCs w:val="20"/>
        </w:rPr>
        <w:t>d</w:t>
      </w:r>
      <w:r>
        <w:rPr>
          <w:rFonts w:cs="Arial"/>
          <w:sz w:val="20"/>
          <w:szCs w:val="20"/>
        </w:rPr>
        <w:t>ílu.</w:t>
      </w:r>
    </w:p>
    <w:p w14:paraId="5812ADB3" w14:textId="59359E73" w:rsidR="00AB2669" w:rsidRPr="000C6AD6" w:rsidRDefault="000C6AD6" w:rsidP="006D64E0">
      <w:pPr>
        <w:pStyle w:val="4sltext"/>
        <w:numPr>
          <w:ilvl w:val="1"/>
          <w:numId w:val="2"/>
        </w:numPr>
        <w:ind w:left="567" w:hanging="567"/>
        <w:rPr>
          <w:rFonts w:cs="Arial"/>
          <w:sz w:val="20"/>
          <w:szCs w:val="20"/>
        </w:rPr>
      </w:pPr>
      <w:bookmarkStart w:id="34" w:name="_Ref51944725"/>
      <w:r w:rsidRPr="000C6AD6">
        <w:rPr>
          <w:rFonts w:cs="Arial"/>
          <w:sz w:val="20"/>
          <w:szCs w:val="20"/>
        </w:rPr>
        <w:t xml:space="preserve">Smluvní strany se dohodly, že ve věcech technických, tj. zejména při řešení technických otázek, udělování závazných pokynů, provádění kontroly </w:t>
      </w:r>
      <w:r w:rsidR="002260BA">
        <w:rPr>
          <w:rFonts w:cs="Arial"/>
          <w:sz w:val="20"/>
          <w:szCs w:val="20"/>
        </w:rPr>
        <w:t>d</w:t>
      </w:r>
      <w:r w:rsidRPr="000C6AD6">
        <w:rPr>
          <w:rFonts w:cs="Arial"/>
          <w:sz w:val="20"/>
          <w:szCs w:val="20"/>
        </w:rPr>
        <w:t>íla či způsob jeho provádění, sjednávání termínů apod. jsou za smluvní strany oprávněny jednat následující osoby:</w:t>
      </w:r>
      <w:bookmarkEnd w:id="34"/>
    </w:p>
    <w:p w14:paraId="5F9E9AEB" w14:textId="3642C1C1" w:rsidR="000C6AD6" w:rsidRPr="000C6AD6" w:rsidRDefault="000C6AD6" w:rsidP="009C2049">
      <w:pPr>
        <w:pStyle w:val="4sltext"/>
        <w:spacing w:after="0"/>
        <w:ind w:left="567" w:firstLine="0"/>
        <w:rPr>
          <w:rFonts w:cs="Arial"/>
          <w:sz w:val="20"/>
          <w:szCs w:val="20"/>
        </w:rPr>
      </w:pPr>
      <w:r w:rsidRPr="000C6AD6">
        <w:rPr>
          <w:rFonts w:cs="Arial"/>
          <w:sz w:val="20"/>
          <w:szCs w:val="20"/>
        </w:rPr>
        <w:t>Za objednatele:</w:t>
      </w:r>
      <w:r w:rsidR="00510334">
        <w:rPr>
          <w:rFonts w:cs="Arial"/>
          <w:sz w:val="20"/>
          <w:szCs w:val="20"/>
        </w:rPr>
        <w:t xml:space="preserve"> </w:t>
      </w:r>
      <w:r w:rsidR="009209B6">
        <w:rPr>
          <w:rFonts w:cs="Arial"/>
          <w:sz w:val="20"/>
          <w:szCs w:val="20"/>
        </w:rPr>
        <w:tab/>
      </w:r>
      <w:r w:rsidR="00B00827" w:rsidRPr="00B00827">
        <w:rPr>
          <w:rFonts w:cs="Arial"/>
          <w:sz w:val="20"/>
          <w:szCs w:val="20"/>
        </w:rPr>
        <w:t xml:space="preserve">Radek </w:t>
      </w:r>
      <w:r w:rsidR="00B00827" w:rsidRPr="00383019">
        <w:rPr>
          <w:rFonts w:cs="Arial"/>
          <w:sz w:val="20"/>
          <w:szCs w:val="20"/>
        </w:rPr>
        <w:t>Vočadlo</w:t>
      </w:r>
      <w:r w:rsidRPr="005A2FD9">
        <w:rPr>
          <w:rFonts w:cs="Arial"/>
          <w:sz w:val="20"/>
          <w:szCs w:val="20"/>
        </w:rPr>
        <w:t xml:space="preserve">, tel. </w:t>
      </w:r>
      <w:r w:rsidR="00B00827" w:rsidRPr="00383019">
        <w:rPr>
          <w:rFonts w:cs="Arial"/>
          <w:sz w:val="20"/>
          <w:szCs w:val="20"/>
        </w:rPr>
        <w:t>+420 739 240 296</w:t>
      </w:r>
      <w:r w:rsidR="00510334" w:rsidRPr="005A2FD9">
        <w:rPr>
          <w:rFonts w:cs="Arial"/>
          <w:sz w:val="20"/>
          <w:szCs w:val="20"/>
        </w:rPr>
        <w:t xml:space="preserve">, </w:t>
      </w:r>
      <w:r w:rsidRPr="005A2FD9">
        <w:rPr>
          <w:rFonts w:cs="Arial"/>
          <w:sz w:val="20"/>
          <w:szCs w:val="20"/>
        </w:rPr>
        <w:t>e-mail:</w:t>
      </w:r>
      <w:r w:rsidR="00053AEA" w:rsidRPr="005A2FD9">
        <w:rPr>
          <w:rFonts w:cs="Arial"/>
          <w:sz w:val="20"/>
          <w:szCs w:val="20"/>
        </w:rPr>
        <w:t xml:space="preserve"> </w:t>
      </w:r>
      <w:r w:rsidR="00B00827" w:rsidRPr="00383019">
        <w:rPr>
          <w:rFonts w:cs="Arial"/>
          <w:sz w:val="20"/>
          <w:szCs w:val="20"/>
        </w:rPr>
        <w:t>radek.</w:t>
      </w:r>
      <w:r w:rsidR="00B00827" w:rsidRPr="00B00827">
        <w:rPr>
          <w:rFonts w:cs="Arial"/>
          <w:sz w:val="20"/>
          <w:szCs w:val="20"/>
        </w:rPr>
        <w:t>vocadlo@ceproas.cz</w:t>
      </w:r>
    </w:p>
    <w:p w14:paraId="7E7DA2CD" w14:textId="41BEF3BB" w:rsidR="009209B6" w:rsidRPr="000C6AD6" w:rsidRDefault="000C6AD6" w:rsidP="009C2049">
      <w:pPr>
        <w:pStyle w:val="4sltext"/>
        <w:spacing w:after="0"/>
        <w:ind w:left="2124" w:hanging="1557"/>
        <w:rPr>
          <w:rFonts w:cs="Arial"/>
          <w:sz w:val="20"/>
          <w:szCs w:val="20"/>
        </w:rPr>
      </w:pPr>
      <w:r w:rsidRPr="000C6AD6">
        <w:rPr>
          <w:rFonts w:cs="Arial"/>
          <w:sz w:val="20"/>
          <w:szCs w:val="20"/>
        </w:rPr>
        <w:t xml:space="preserve">Za zhotovitele: </w:t>
      </w:r>
      <w:r w:rsidR="009209B6">
        <w:rPr>
          <w:rFonts w:cs="Arial"/>
          <w:sz w:val="20"/>
          <w:szCs w:val="20"/>
        </w:rPr>
        <w:tab/>
      </w:r>
      <w:r w:rsidR="008B61BB">
        <w:rPr>
          <w:rFonts w:cs="Arial"/>
          <w:sz w:val="20"/>
          <w:szCs w:val="20"/>
        </w:rPr>
        <w:t>hlavní stavbyvedoucí</w:t>
      </w:r>
      <w:r w:rsidR="009209B6">
        <w:rPr>
          <w:rFonts w:cs="Arial"/>
          <w:sz w:val="20"/>
          <w:szCs w:val="20"/>
        </w:rPr>
        <w:t xml:space="preserve"> dle čl. </w:t>
      </w:r>
      <w:r w:rsidR="006F629B">
        <w:rPr>
          <w:rFonts w:cs="Arial"/>
          <w:sz w:val="20"/>
          <w:szCs w:val="20"/>
        </w:rPr>
        <w:fldChar w:fldCharType="begin"/>
      </w:r>
      <w:r w:rsidR="006F629B">
        <w:rPr>
          <w:rFonts w:cs="Arial"/>
          <w:sz w:val="20"/>
          <w:szCs w:val="20"/>
        </w:rPr>
        <w:instrText xml:space="preserve"> REF _Ref51946815 \r \h </w:instrText>
      </w:r>
      <w:r w:rsidR="006F629B">
        <w:rPr>
          <w:rFonts w:cs="Arial"/>
          <w:sz w:val="20"/>
          <w:szCs w:val="20"/>
        </w:rPr>
      </w:r>
      <w:r w:rsidR="006F629B">
        <w:rPr>
          <w:rFonts w:cs="Arial"/>
          <w:sz w:val="20"/>
          <w:szCs w:val="20"/>
        </w:rPr>
        <w:fldChar w:fldCharType="separate"/>
      </w:r>
      <w:r w:rsidR="00722B20">
        <w:rPr>
          <w:rFonts w:cs="Arial"/>
          <w:sz w:val="20"/>
          <w:szCs w:val="20"/>
        </w:rPr>
        <w:t>6.12</w:t>
      </w:r>
      <w:r w:rsidR="006F629B">
        <w:rPr>
          <w:rFonts w:cs="Arial"/>
          <w:sz w:val="20"/>
          <w:szCs w:val="20"/>
        </w:rPr>
        <w:fldChar w:fldCharType="end"/>
      </w:r>
      <w:r w:rsidR="009209B6">
        <w:rPr>
          <w:rFonts w:cs="Arial"/>
          <w:sz w:val="20"/>
          <w:szCs w:val="20"/>
        </w:rPr>
        <w:t xml:space="preserve">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Pr="000C6AD6">
        <w:rPr>
          <w:rFonts w:cs="Arial"/>
          <w:sz w:val="20"/>
          <w:szCs w:val="20"/>
        </w:rPr>
        <w:t xml:space="preserve">, tel.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009209B6" w:rsidRPr="000C6AD6" w:rsidDel="009209B6">
        <w:rPr>
          <w:rFonts w:cs="Arial"/>
          <w:sz w:val="20"/>
          <w:szCs w:val="20"/>
          <w:highlight w:val="yellow"/>
        </w:rPr>
        <w:t xml:space="preserve"> </w:t>
      </w:r>
      <w:r w:rsidRPr="000C6AD6">
        <w:rPr>
          <w:rFonts w:cs="Arial"/>
          <w:sz w:val="20"/>
          <w:szCs w:val="20"/>
        </w:rPr>
        <w:t>, e-mail:</w:t>
      </w:r>
      <w:r w:rsidRPr="000C6AD6">
        <w:rPr>
          <w:rFonts w:cs="Arial"/>
          <w:sz w:val="20"/>
          <w:szCs w:val="20"/>
          <w:highlight w:val="yellow"/>
        </w:rPr>
        <w:t xml:space="preserve">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009209B6" w:rsidRPr="000C6AD6" w:rsidDel="009209B6">
        <w:rPr>
          <w:rFonts w:cs="Arial"/>
          <w:sz w:val="20"/>
          <w:szCs w:val="20"/>
          <w:highlight w:val="yellow"/>
        </w:rPr>
        <w:t xml:space="preserve"> </w:t>
      </w:r>
      <w:r w:rsidR="009209B6">
        <w:rPr>
          <w:rFonts w:cs="Arial"/>
          <w:sz w:val="20"/>
          <w:szCs w:val="20"/>
        </w:rPr>
        <w:tab/>
      </w:r>
      <w:r w:rsidR="009209B6">
        <w:rPr>
          <w:rFonts w:cs="Arial"/>
          <w:sz w:val="20"/>
          <w:szCs w:val="20"/>
        </w:rPr>
        <w:tab/>
      </w:r>
      <w:r w:rsidR="009209B6">
        <w:rPr>
          <w:rFonts w:cs="Arial"/>
          <w:sz w:val="20"/>
          <w:szCs w:val="20"/>
        </w:rPr>
        <w:tab/>
      </w:r>
    </w:p>
    <w:p w14:paraId="340CC975" w14:textId="0A7604A4" w:rsidR="000C6AD6" w:rsidRDefault="000C6AD6" w:rsidP="006D64E0">
      <w:pPr>
        <w:pStyle w:val="4sltext"/>
        <w:numPr>
          <w:ilvl w:val="1"/>
          <w:numId w:val="2"/>
        </w:numPr>
        <w:ind w:left="567" w:hanging="567"/>
        <w:rPr>
          <w:rFonts w:cs="Arial"/>
          <w:sz w:val="20"/>
          <w:szCs w:val="20"/>
        </w:rPr>
      </w:pPr>
      <w:r w:rsidRPr="000C6AD6">
        <w:rPr>
          <w:rFonts w:cs="Arial"/>
          <w:sz w:val="20"/>
          <w:szCs w:val="20"/>
        </w:rPr>
        <w:t>Smluvní strany se dále dohodly, že veškerá komunikace</w:t>
      </w:r>
      <w:r w:rsidR="005A06C3">
        <w:rPr>
          <w:rFonts w:cs="Arial"/>
          <w:sz w:val="20"/>
          <w:szCs w:val="20"/>
        </w:rPr>
        <w:t xml:space="preserve"> mezi stranami</w:t>
      </w:r>
      <w:r w:rsidRPr="000C6AD6">
        <w:rPr>
          <w:rFonts w:cs="Arial"/>
          <w:sz w:val="20"/>
          <w:szCs w:val="20"/>
        </w:rPr>
        <w:t>, včetně udílení pokynů a jejich odsouhlasení</w:t>
      </w:r>
      <w:r w:rsidR="005201E3">
        <w:rPr>
          <w:rFonts w:cs="Arial"/>
          <w:sz w:val="20"/>
          <w:szCs w:val="20"/>
        </w:rPr>
        <w:t xml:space="preserve"> a uplatnění reklamací</w:t>
      </w:r>
      <w:r w:rsidRPr="000C6AD6">
        <w:rPr>
          <w:rFonts w:cs="Arial"/>
          <w:sz w:val="20"/>
          <w:szCs w:val="20"/>
        </w:rPr>
        <w:t>, musí být učiněna v písemné formě nebo prostřednictvím elektronické pošty na e</w:t>
      </w:r>
      <w:r w:rsidR="005A06C3">
        <w:rPr>
          <w:rFonts w:cs="Arial"/>
          <w:sz w:val="20"/>
          <w:szCs w:val="20"/>
        </w:rPr>
        <w:t>-</w:t>
      </w:r>
      <w:r w:rsidRPr="000C6AD6">
        <w:rPr>
          <w:rFonts w:cs="Arial"/>
          <w:sz w:val="20"/>
          <w:szCs w:val="20"/>
        </w:rPr>
        <w:t>mailové adresy uvedené v této smlouvě.</w:t>
      </w:r>
      <w:r w:rsidR="005201E3">
        <w:rPr>
          <w:rFonts w:cs="Arial"/>
          <w:sz w:val="20"/>
          <w:szCs w:val="20"/>
        </w:rPr>
        <w:t xml:space="preserve"> Změnu adres si jsou smluvní strany povinny bez zbytečného odkladu oznámit.</w:t>
      </w:r>
      <w:r w:rsidR="008B4259">
        <w:rPr>
          <w:rFonts w:cs="Arial"/>
          <w:sz w:val="20"/>
          <w:szCs w:val="20"/>
        </w:rPr>
        <w:t xml:space="preserve"> Změny kontaktních údajů nevyžadují formu písemného dodatku smlouvy.</w:t>
      </w:r>
    </w:p>
    <w:p w14:paraId="6EFDBA2F" w14:textId="77777777" w:rsidR="00164A5B" w:rsidRDefault="00164A5B" w:rsidP="00B160A2">
      <w:pPr>
        <w:pStyle w:val="4sltext"/>
        <w:ind w:left="567" w:firstLine="0"/>
        <w:rPr>
          <w:rFonts w:cs="Arial"/>
          <w:sz w:val="20"/>
          <w:szCs w:val="20"/>
        </w:rPr>
      </w:pPr>
    </w:p>
    <w:p w14:paraId="699951E9" w14:textId="108B2786" w:rsidR="001E6CEE" w:rsidRPr="006071B4" w:rsidRDefault="001E5CE5" w:rsidP="006071B4">
      <w:pPr>
        <w:pStyle w:val="4sltext"/>
        <w:numPr>
          <w:ilvl w:val="1"/>
          <w:numId w:val="2"/>
        </w:numPr>
        <w:ind w:left="567" w:hanging="567"/>
        <w:rPr>
          <w:rFonts w:cs="Arial"/>
          <w:sz w:val="20"/>
          <w:szCs w:val="20"/>
        </w:rPr>
      </w:pPr>
      <w:r w:rsidRPr="006071B4">
        <w:rPr>
          <w:rFonts w:cs="Arial"/>
          <w:sz w:val="20"/>
          <w:szCs w:val="20"/>
        </w:rPr>
        <w:t>Zhotovitel je oprávněn použít pro provádění stavebních prací, služeb a dodávek poddodavatele. Zároveň je povinen objednateli při podpisu smlouvy předat seznam poddodavatelů a při převzetí díla seznam aktualizovat.</w:t>
      </w:r>
      <w:r w:rsidR="006071B4" w:rsidRPr="006071B4">
        <w:rPr>
          <w:rFonts w:cs="Arial"/>
          <w:sz w:val="20"/>
          <w:szCs w:val="20"/>
        </w:rPr>
        <w:t xml:space="preserve"> </w:t>
      </w:r>
      <w:r w:rsidRPr="006071B4">
        <w:rPr>
          <w:rFonts w:cs="Arial"/>
          <w:sz w:val="20"/>
          <w:szCs w:val="20"/>
        </w:rPr>
        <w:t>V případě, že zhotovitel v souladu se zadávací dokumentací prokázal splnění části kvalifikace prostřednictvím poddodavatele, musí tento poddodavatel i tomu odpovídající část plnění poskytovat. Zhotovitel je oprávněn změnit poddodavatele, pomocí kterého prokázal část splnění kvalifikace, jen ze závažných důvodů a s předchozím písemným souhlasem objednatele, přičemž nový poddodavatel musí disponovat minimálně stejnou kvalifikací, kterou původní poddodavatel prokázal za účastníka. Stejně tak případná změna poddodavatele uvedeného v seznamu poddodavatelů v nabídce zhotovitele musí být předem písemně odsouhlasena objednatelem. Objednatel nesmí souhlas se změnou poddodavatele bez objektivních důvodů odmítnout, pokud mu budou příslušné doklady předloženy. Zhotovitel je povinen vést a průběžně aktualizovat seznam všech svých poddodavatelů, kteří mu poskytli plnění určené k plnění předmětu této smlouvy, a to včetně specifikace jejich podílu na plnění předmětu této smlouvy. Seznam poddodavatelů je zhotovitel povinen předat objednateli do 2 pracovních dnů od obdržení žádosti objednatele. Objednatel je oprávněn požádat zhotovitele o předložení průběžně vedeného seznamu poddodavatelů kdykoliv, a to i opakovaně.</w:t>
      </w:r>
    </w:p>
    <w:p w14:paraId="39E851A1" w14:textId="77777777" w:rsidR="001E6CEE" w:rsidRDefault="001E6CEE" w:rsidP="006D64E0">
      <w:pPr>
        <w:pStyle w:val="4sltext"/>
        <w:numPr>
          <w:ilvl w:val="1"/>
          <w:numId w:val="2"/>
        </w:numPr>
        <w:ind w:left="567" w:hanging="567"/>
        <w:rPr>
          <w:rFonts w:cs="Arial"/>
          <w:sz w:val="20"/>
          <w:szCs w:val="20"/>
        </w:rPr>
      </w:pPr>
      <w:r>
        <w:rPr>
          <w:rFonts w:cs="Arial"/>
          <w:sz w:val="20"/>
          <w:szCs w:val="20"/>
        </w:rPr>
        <w:t>Zhotovitel není oprávněn bez předchozího písemného souhlasu objednatele převést svá práva či povinnosti vyplývající z této smlouvy na jiný subjekt.</w:t>
      </w:r>
    </w:p>
    <w:p w14:paraId="20905C3D" w14:textId="311E6458" w:rsidR="00BC7975" w:rsidRDefault="00BC7975" w:rsidP="006D64E0">
      <w:pPr>
        <w:pStyle w:val="4sltext"/>
        <w:numPr>
          <w:ilvl w:val="1"/>
          <w:numId w:val="2"/>
        </w:numPr>
        <w:ind w:left="567" w:hanging="567"/>
        <w:rPr>
          <w:rFonts w:cs="Arial"/>
          <w:sz w:val="20"/>
          <w:szCs w:val="20"/>
        </w:rPr>
      </w:pPr>
      <w:r w:rsidRPr="00BC7975">
        <w:rPr>
          <w:rFonts w:cs="Arial"/>
          <w:sz w:val="20"/>
          <w:szCs w:val="20"/>
        </w:rPr>
        <w:t>Veškeré spory vyplývající z</w:t>
      </w:r>
      <w:r>
        <w:rPr>
          <w:rFonts w:cs="Arial"/>
          <w:sz w:val="20"/>
          <w:szCs w:val="20"/>
        </w:rPr>
        <w:t> této s</w:t>
      </w:r>
      <w:r w:rsidRPr="00BC7975">
        <w:rPr>
          <w:rFonts w:cs="Arial"/>
          <w:sz w:val="20"/>
          <w:szCs w:val="20"/>
        </w:rPr>
        <w:t xml:space="preserve">mlouvy se budou přednostně řešit smírnou cestou. Pokud se však jakýkoliv spor nepodaří vyřešit smírnou cestou a pokud nebude dohodnuto jinak, zavazují se </w:t>
      </w:r>
      <w:r>
        <w:rPr>
          <w:rFonts w:cs="Arial"/>
          <w:sz w:val="20"/>
          <w:szCs w:val="20"/>
        </w:rPr>
        <w:t>s</w:t>
      </w:r>
      <w:r w:rsidRPr="00BC7975">
        <w:rPr>
          <w:rFonts w:cs="Arial"/>
          <w:sz w:val="20"/>
          <w:szCs w:val="20"/>
        </w:rPr>
        <w:t xml:space="preserve">mluvní strany předložit spor ke konečnému rozhodnutí Okresnímu soudu, případně Městskému </w:t>
      </w:r>
      <w:r w:rsidR="007D0C9D">
        <w:rPr>
          <w:rFonts w:cs="Arial"/>
          <w:sz w:val="20"/>
          <w:szCs w:val="20"/>
        </w:rPr>
        <w:t>soudu</w:t>
      </w:r>
      <w:r w:rsidRPr="00BC7975">
        <w:rPr>
          <w:rFonts w:cs="Arial"/>
          <w:sz w:val="20"/>
          <w:szCs w:val="20"/>
        </w:rPr>
        <w:t xml:space="preserve"> (bude-li dána příslušnost krajského soudu jako soudu prvního stupně).</w:t>
      </w:r>
    </w:p>
    <w:p w14:paraId="47115B13" w14:textId="448255CF" w:rsidR="00D82169" w:rsidRPr="00D82169" w:rsidRDefault="00D82169" w:rsidP="006D64E0">
      <w:pPr>
        <w:pStyle w:val="4sltext"/>
        <w:numPr>
          <w:ilvl w:val="1"/>
          <w:numId w:val="2"/>
        </w:numPr>
        <w:ind w:left="567" w:hanging="567"/>
        <w:rPr>
          <w:sz w:val="20"/>
          <w:szCs w:val="20"/>
        </w:rPr>
      </w:pPr>
      <w:bookmarkStart w:id="35" w:name="_Ref9428719"/>
      <w:r w:rsidRPr="00D82169">
        <w:rPr>
          <w:rFonts w:cs="Arial"/>
          <w:sz w:val="20"/>
          <w:szCs w:val="20"/>
        </w:rPr>
        <w:t>Dle § 2e zákona č. 320/2001 Sb., o finanční kontrole ve veřejné správě je zhotovitel osobou povinnou spolupůsobit při výkonu finanční kontroly jak českými správními orgány, tak kontrolními orgány Evropské unie.</w:t>
      </w:r>
      <w:bookmarkEnd w:id="35"/>
      <w:r w:rsidRPr="00D82169">
        <w:rPr>
          <w:rFonts w:cs="Arial"/>
          <w:sz w:val="20"/>
          <w:szCs w:val="20"/>
        </w:rPr>
        <w:t xml:space="preserve"> Zhotovitel prohlašuje, že je s touto skutečností, jakož i se všemi důsledky vyplývajícími z účasti zakázky na dotacích srozuměn a zavazuje se potřebnou součinnost v této souvislosti poskytnout.</w:t>
      </w:r>
    </w:p>
    <w:p w14:paraId="6D112DA7" w14:textId="0CBE6828" w:rsidR="00D82169" w:rsidRDefault="00D82169" w:rsidP="006D64E0">
      <w:pPr>
        <w:pStyle w:val="4sltext"/>
        <w:numPr>
          <w:ilvl w:val="1"/>
          <w:numId w:val="2"/>
        </w:numPr>
        <w:ind w:left="567" w:hanging="567"/>
        <w:rPr>
          <w:rFonts w:cs="Arial"/>
          <w:sz w:val="20"/>
          <w:szCs w:val="20"/>
        </w:rPr>
      </w:pPr>
      <w:r w:rsidRPr="007625E5">
        <w:rPr>
          <w:rFonts w:cs="Arial"/>
          <w:sz w:val="20"/>
          <w:szCs w:val="20"/>
        </w:rPr>
        <w:t xml:space="preserve">Zhotovitel zajistí archivaci veškeré dokumentace týkající se plnění předmětu dodávky dle této </w:t>
      </w:r>
      <w:r w:rsidR="009C2049">
        <w:rPr>
          <w:rFonts w:cs="Arial"/>
          <w:sz w:val="20"/>
          <w:szCs w:val="20"/>
        </w:rPr>
        <w:t>s</w:t>
      </w:r>
      <w:r w:rsidRPr="007625E5">
        <w:rPr>
          <w:rFonts w:cs="Arial"/>
          <w:sz w:val="20"/>
          <w:szCs w:val="20"/>
        </w:rPr>
        <w:t>mlouvy po dobu nejméně 10 let.</w:t>
      </w:r>
    </w:p>
    <w:p w14:paraId="2CCADC61" w14:textId="6E10E46F" w:rsidR="00013307" w:rsidRPr="00013307" w:rsidRDefault="00013307" w:rsidP="00013307">
      <w:pPr>
        <w:pStyle w:val="4sltext"/>
        <w:numPr>
          <w:ilvl w:val="1"/>
          <w:numId w:val="2"/>
        </w:numPr>
        <w:rPr>
          <w:rFonts w:cs="Arial"/>
          <w:sz w:val="20"/>
          <w:szCs w:val="20"/>
        </w:rPr>
      </w:pPr>
      <w:r w:rsidRPr="00013307">
        <w:rPr>
          <w:rFonts w:cs="Arial"/>
          <w:sz w:val="20"/>
          <w:szCs w:val="20"/>
        </w:rPr>
        <w:lastRenderedPageBreak/>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9669F0">
        <w:rPr>
          <w:rFonts w:cs="Arial"/>
          <w:sz w:val="20"/>
          <w:szCs w:val="20"/>
        </w:rPr>
        <w:t>6</w:t>
      </w:r>
      <w:r w:rsidRPr="00013307">
        <w:rPr>
          <w:rFonts w:cs="Arial"/>
          <w:sz w:val="20"/>
          <w:szCs w:val="20"/>
        </w:rPr>
        <w:t xml:space="preserve"> této  Smlouvy. </w:t>
      </w:r>
    </w:p>
    <w:p w14:paraId="7D752F9B" w14:textId="1918775A"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Zhotovitel se současně zavazuje písemně vyrozumět Objednatele o změně údajů a skutečností, o nichž činil čestné prohlášení o nepodléhání omezujícím opatření, které je přílohou č. </w:t>
      </w:r>
      <w:r w:rsidR="00B50423">
        <w:rPr>
          <w:rFonts w:cs="Arial"/>
          <w:sz w:val="20"/>
          <w:szCs w:val="20"/>
        </w:rPr>
        <w:t>4</w:t>
      </w:r>
      <w:r w:rsidRPr="00013307">
        <w:rPr>
          <w:rFonts w:cs="Arial"/>
          <w:sz w:val="20"/>
          <w:szCs w:val="20"/>
        </w:rPr>
        <w:t xml:space="preserve">  Smlouvy, a to bez zbytečného odkladu, nejpozději však do pěti (5) pracovních dnů ode dne, kdy se Zhotovitel  o takové změně dozvěděl a/nebo měl dozvědět. </w:t>
      </w:r>
    </w:p>
    <w:p w14:paraId="13B03A42"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veřejný funkcionář uvedený v ust. § 2 odst. 1 písm. c) ZSZ,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6AB7ADA5"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238D9193"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3B73B639" w14:textId="77777777" w:rsidR="00013307" w:rsidRPr="005A2FD9" w:rsidRDefault="00013307" w:rsidP="005A2FD9">
      <w:pPr>
        <w:pStyle w:val="4sltext"/>
        <w:ind w:left="720" w:firstLine="0"/>
        <w:rPr>
          <w:rFonts w:cs="Arial"/>
          <w:i/>
          <w:iCs/>
          <w:sz w:val="20"/>
          <w:szCs w:val="20"/>
        </w:rPr>
      </w:pPr>
      <w:r w:rsidRPr="005A2FD9">
        <w:rPr>
          <w:rFonts w:cs="Arial"/>
          <w:i/>
          <w:iCs/>
          <w:sz w:val="20"/>
          <w:szCs w:val="20"/>
        </w:rPr>
        <w:t>Alternativní varianta pro právnické osoby se sídlem v České republice</w:t>
      </w:r>
    </w:p>
    <w:p w14:paraId="61226F10"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ust. § 2 odst. 1 písm. c) ZSZ.</w:t>
      </w:r>
    </w:p>
    <w:p w14:paraId="010BA829"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01B9B39F" w14:textId="77777777" w:rsidR="00013307" w:rsidRPr="009669F0" w:rsidRDefault="00013307" w:rsidP="009669F0">
      <w:pPr>
        <w:pStyle w:val="4sltext"/>
        <w:ind w:left="360" w:firstLine="0"/>
        <w:rPr>
          <w:rFonts w:cs="Arial"/>
          <w:i/>
          <w:iCs/>
          <w:sz w:val="20"/>
          <w:szCs w:val="20"/>
        </w:rPr>
      </w:pPr>
      <w:r w:rsidRPr="009669F0">
        <w:rPr>
          <w:rFonts w:cs="Arial"/>
          <w:i/>
          <w:iCs/>
          <w:sz w:val="20"/>
          <w:szCs w:val="20"/>
        </w:rPr>
        <w:t>Alternativní varianta pro právnické osoby se sídlem v zahraničí</w:t>
      </w:r>
    </w:p>
    <w:p w14:paraId="4C2C8685"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63317927"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7FAE7FFF" w14:textId="77777777" w:rsidR="00013307" w:rsidRPr="00D82169" w:rsidRDefault="00013307" w:rsidP="00507B91">
      <w:pPr>
        <w:pStyle w:val="4sltext"/>
        <w:ind w:left="567" w:firstLine="0"/>
        <w:rPr>
          <w:rFonts w:cs="Arial"/>
          <w:sz w:val="20"/>
          <w:szCs w:val="20"/>
        </w:rPr>
      </w:pPr>
    </w:p>
    <w:p w14:paraId="5D2F6654" w14:textId="77777777" w:rsidR="000C6AD6" w:rsidRPr="000C6AD6" w:rsidRDefault="000C6AD6" w:rsidP="00BC7975">
      <w:pPr>
        <w:pStyle w:val="4sltext"/>
        <w:ind w:left="567" w:firstLine="0"/>
        <w:rPr>
          <w:rFonts w:cs="Arial"/>
          <w:sz w:val="20"/>
          <w:szCs w:val="20"/>
        </w:rPr>
      </w:pPr>
    </w:p>
    <w:p w14:paraId="7E757A01" w14:textId="77777777" w:rsidR="005D7663" w:rsidRPr="000C6AD6" w:rsidRDefault="005D7663" w:rsidP="006D64E0">
      <w:pPr>
        <w:pStyle w:val="2Nadpis"/>
        <w:numPr>
          <w:ilvl w:val="0"/>
          <w:numId w:val="2"/>
        </w:numPr>
        <w:ind w:left="567" w:hanging="567"/>
        <w:rPr>
          <w:rFonts w:cs="Arial"/>
          <w:sz w:val="20"/>
          <w:szCs w:val="20"/>
        </w:rPr>
      </w:pPr>
      <w:r w:rsidRPr="000C6AD6">
        <w:rPr>
          <w:rFonts w:cs="Arial"/>
          <w:sz w:val="20"/>
          <w:szCs w:val="20"/>
        </w:rPr>
        <w:lastRenderedPageBreak/>
        <w:t>Závěrečné ustanovení</w:t>
      </w:r>
    </w:p>
    <w:p w14:paraId="1B2841DA" w14:textId="601D0B4A" w:rsidR="00D82169" w:rsidRPr="00C85E89" w:rsidRDefault="00D82169" w:rsidP="006D64E0">
      <w:pPr>
        <w:pStyle w:val="4sltext"/>
        <w:numPr>
          <w:ilvl w:val="1"/>
          <w:numId w:val="2"/>
        </w:numPr>
        <w:ind w:left="567" w:hanging="567"/>
        <w:rPr>
          <w:rFonts w:cs="Arial"/>
          <w:bCs/>
          <w:sz w:val="20"/>
          <w:szCs w:val="20"/>
        </w:rPr>
      </w:pPr>
      <w:r w:rsidRPr="00927565">
        <w:rPr>
          <w:sz w:val="20"/>
          <w:szCs w:val="20"/>
        </w:rPr>
        <w:t xml:space="preserve">Všeobecné </w:t>
      </w:r>
      <w:r>
        <w:rPr>
          <w:sz w:val="20"/>
          <w:szCs w:val="20"/>
        </w:rPr>
        <w:t xml:space="preserve">obchodní </w:t>
      </w:r>
      <w:r w:rsidRPr="00927565">
        <w:rPr>
          <w:sz w:val="20"/>
          <w:szCs w:val="20"/>
        </w:rPr>
        <w:t>podmínky</w:t>
      </w:r>
      <w:r>
        <w:rPr>
          <w:sz w:val="20"/>
          <w:szCs w:val="20"/>
        </w:rPr>
        <w:t xml:space="preserve"> zhotovitele, nebo jiná ustanovení, která nejsou v souladu s touto smlouvou</w:t>
      </w:r>
      <w:r w:rsidRPr="00927565">
        <w:rPr>
          <w:sz w:val="20"/>
          <w:szCs w:val="20"/>
        </w:rPr>
        <w:t>, se pro účinnost této smlouvy neaplikují</w:t>
      </w:r>
      <w:r>
        <w:rPr>
          <w:sz w:val="20"/>
          <w:szCs w:val="20"/>
        </w:rPr>
        <w:t>.</w:t>
      </w:r>
    </w:p>
    <w:p w14:paraId="5494F670" w14:textId="6EC7F41B" w:rsidR="00C85E89" w:rsidRPr="00B160A2" w:rsidRDefault="00C85E89" w:rsidP="00B160A2">
      <w:pPr>
        <w:pStyle w:val="4sltext"/>
        <w:numPr>
          <w:ilvl w:val="1"/>
          <w:numId w:val="2"/>
        </w:numPr>
        <w:ind w:left="567" w:hanging="567"/>
        <w:rPr>
          <w:sz w:val="20"/>
          <w:szCs w:val="20"/>
        </w:rPr>
      </w:pPr>
      <w:r w:rsidRPr="00B160A2">
        <w:rPr>
          <w:sz w:val="20"/>
          <w:szCs w:val="20"/>
        </w:rPr>
        <w:t>Smluvní strany se dohodly, že uveřejnění smlouvy a/nebo dílčí smlouvy včetně jejich případných dodatků v registru smluv zajistí objednatel. V případě, že smlouva a/nebo dílčí smlouva nebude v registru smluv ze strany objednatele uveřejněna ve lhůtě a ve formátu dle zákona o registru smluv, je zhotovitel  oprávněn vyzvat písemně objednatele  ke zjednání nápravy. Zhotovitel  se podpisem smlouvy tímto vzdává možnosti sám ve smyslu ustanovení § 5 zákona o registru smluv uveřejnit smlouvu a/nebo dílčí smlouvy v registru smluv či již uveřejněnou smlouvu a/nebo dílčí smlouvy opravit. V případě porušení zákazu uveřejnění či opravy smlouvy v registru smluv ze strany zhotovitele je objednatel  oprávněn požadovat po zhotoviteli  zaplacení smluvní pokuty ve výši 10 000,- Kč.</w:t>
      </w:r>
    </w:p>
    <w:p w14:paraId="1FD0A8A1" w14:textId="3DA6E317" w:rsidR="00AC2966"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t>
      </w:r>
      <w:hyperlink r:id="rId10" w:history="1">
        <w:r w:rsidRPr="00922D8B">
          <w:rPr>
            <w:rStyle w:val="Hyperlink"/>
            <w:sz w:val="20"/>
            <w:szCs w:val="20"/>
          </w:rPr>
          <w:t>www.ceproas.cz</w:t>
        </w:r>
      </w:hyperlink>
      <w:r w:rsidRPr="00B160A2">
        <w:rPr>
          <w:sz w:val="20"/>
          <w:szCs w:val="20"/>
        </w:rPr>
        <w:t xml:space="preserve">.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05289210" w14:textId="3BA2E0BC" w:rsidR="00C85E89"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1" w:history="1">
        <w:r w:rsidRPr="004C0252">
          <w:rPr>
            <w:rStyle w:val="Hyperlink"/>
            <w:sz w:val="20"/>
            <w:szCs w:val="20"/>
          </w:rPr>
          <w:t>https://www.ceproas.cz/vyberova-rizeni</w:t>
        </w:r>
      </w:hyperlink>
      <w:r w:rsidRPr="00B160A2">
        <w:rPr>
          <w:sz w:val="20"/>
          <w:szCs w:val="20"/>
        </w:rPr>
        <w:t xml:space="preserve"> a etické zásady, obsažené v Etickém kodexu.</w:t>
      </w:r>
    </w:p>
    <w:p w14:paraId="6AE4F26C" w14:textId="77777777" w:rsidR="00115B63" w:rsidRPr="00B160A2" w:rsidRDefault="00115B63" w:rsidP="00B160A2">
      <w:pPr>
        <w:pStyle w:val="4sltext"/>
        <w:numPr>
          <w:ilvl w:val="1"/>
          <w:numId w:val="2"/>
        </w:numPr>
        <w:ind w:left="567" w:hanging="567"/>
        <w:rPr>
          <w:sz w:val="20"/>
          <w:szCs w:val="20"/>
        </w:rPr>
      </w:pPr>
      <w:r w:rsidRPr="00B160A2">
        <w:rPr>
          <w:sz w:val="20"/>
          <w:szCs w:val="20"/>
        </w:rPr>
        <w:t xml:space="preserve">Nedílnou součástí Smlouvy jsou podmínky uvedené v Registru bezpečnostních požadavků ČEPRO, a.s. (dále jen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6C34F791" w14:textId="53BADC26" w:rsidR="00115B63" w:rsidRPr="00B160A2" w:rsidRDefault="00115B63" w:rsidP="00B160A2">
      <w:pPr>
        <w:pStyle w:val="4sltext"/>
        <w:numPr>
          <w:ilvl w:val="1"/>
          <w:numId w:val="2"/>
        </w:numPr>
        <w:ind w:left="567" w:hanging="567"/>
        <w:rPr>
          <w:sz w:val="20"/>
          <w:szCs w:val="20"/>
        </w:rPr>
      </w:pPr>
      <w:r w:rsidRPr="00B160A2">
        <w:rPr>
          <w:sz w:val="20"/>
          <w:szCs w:val="20"/>
        </w:rPr>
        <w:t xml:space="preserve">Registr je uveřejněn na internetových stránkách </w:t>
      </w:r>
      <w:hyperlink r:id="rId12" w:history="1">
        <w:r w:rsidRPr="004C0252">
          <w:rPr>
            <w:rStyle w:val="Hyperlink"/>
            <w:sz w:val="20"/>
            <w:szCs w:val="20"/>
          </w:rPr>
          <w:t>https://www.ceproas.cz/vyberova-rizeni/zverejneni-poptavek</w:t>
        </w:r>
      </w:hyperlink>
    </w:p>
    <w:p w14:paraId="470A69E4" w14:textId="77777777" w:rsidR="00115B63" w:rsidRPr="00B160A2" w:rsidRDefault="00115B63" w:rsidP="00B160A2">
      <w:pPr>
        <w:pStyle w:val="4sltext"/>
        <w:numPr>
          <w:ilvl w:val="1"/>
          <w:numId w:val="2"/>
        </w:numPr>
        <w:ind w:left="567" w:hanging="567"/>
        <w:rPr>
          <w:sz w:val="20"/>
          <w:szCs w:val="20"/>
        </w:rPr>
      </w:pPr>
      <w:r w:rsidRPr="00B160A2">
        <w:rPr>
          <w:sz w:val="20"/>
          <w:szCs w:val="20"/>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758D1F2D" w14:textId="77777777" w:rsidR="00115B63" w:rsidRPr="00B160A2" w:rsidRDefault="00115B63" w:rsidP="00B160A2">
      <w:pPr>
        <w:pStyle w:val="4sltext"/>
        <w:numPr>
          <w:ilvl w:val="1"/>
          <w:numId w:val="2"/>
        </w:numPr>
        <w:ind w:left="567" w:hanging="567"/>
        <w:rPr>
          <w:sz w:val="20"/>
          <w:szCs w:val="20"/>
        </w:rPr>
      </w:pPr>
      <w:r w:rsidRPr="00B160A2">
        <w:rPr>
          <w:sz w:val="20"/>
          <w:szCs w:val="20"/>
        </w:rPr>
        <w:t>V případě porušení povinností stanovených v Registru je Objednatel oprávněn ukládat Zhotoviteli nápravná opatření, včetně přerušení prací, a udělit sankce stanovené v Registru.</w:t>
      </w:r>
    </w:p>
    <w:p w14:paraId="362348DB" w14:textId="2B19B59B" w:rsidR="00833158" w:rsidRPr="00833158" w:rsidRDefault="00833158" w:rsidP="00B160A2">
      <w:pPr>
        <w:pStyle w:val="4sltext"/>
        <w:numPr>
          <w:ilvl w:val="1"/>
          <w:numId w:val="2"/>
        </w:numPr>
        <w:ind w:left="567" w:hanging="567"/>
        <w:rPr>
          <w:sz w:val="20"/>
          <w:szCs w:val="20"/>
        </w:rPr>
      </w:pPr>
      <w:r w:rsidRPr="00833158">
        <w:rPr>
          <w:sz w:val="20"/>
          <w:szCs w:val="20"/>
        </w:rPr>
        <w:t>Žádná ze smluvních stran není oprávněna práva, dluhy a závazky vzniklé z této smlouvy převádět bez předchozího písemného souhlasu druhé smluvní strany na třetí osoby, jakož i žádná ze smluvních stran není o</w:t>
      </w:r>
      <w:r>
        <w:rPr>
          <w:sz w:val="20"/>
          <w:szCs w:val="20"/>
        </w:rPr>
        <w:t>právněna postoupit tuto smlouvu</w:t>
      </w:r>
      <w:r w:rsidRPr="00833158">
        <w:rPr>
          <w:sz w:val="20"/>
          <w:szCs w:val="20"/>
        </w:rPr>
        <w:t xml:space="preserve"> jako celek jinému bez předchozího písemného souhlasu druhé smluvní strany.</w:t>
      </w:r>
    </w:p>
    <w:p w14:paraId="02AEC7A3" w14:textId="79AC75D5" w:rsidR="00833158" w:rsidRPr="00833158" w:rsidRDefault="00833158" w:rsidP="00B160A2">
      <w:pPr>
        <w:pStyle w:val="4sltext"/>
        <w:numPr>
          <w:ilvl w:val="1"/>
          <w:numId w:val="2"/>
        </w:numPr>
        <w:ind w:left="567" w:hanging="567"/>
        <w:rPr>
          <w:sz w:val="20"/>
          <w:szCs w:val="20"/>
        </w:rPr>
      </w:pPr>
      <w:r w:rsidRPr="00833158">
        <w:rPr>
          <w:sz w:val="20"/>
          <w:szCs w:val="20"/>
        </w:rPr>
        <w:t>Žádná ze smluvních stran není oprávněna vtělit jakékoliv právo plynoucí jí ze smlouvy či jejího porušení do podoby cenného papíru.</w:t>
      </w:r>
    </w:p>
    <w:p w14:paraId="062D7609" w14:textId="77777777" w:rsidR="00833158" w:rsidRPr="00833158" w:rsidRDefault="00833158" w:rsidP="00B160A2">
      <w:pPr>
        <w:pStyle w:val="4sltext"/>
        <w:numPr>
          <w:ilvl w:val="1"/>
          <w:numId w:val="2"/>
        </w:numPr>
        <w:ind w:left="567" w:hanging="567"/>
        <w:rPr>
          <w:sz w:val="20"/>
          <w:szCs w:val="20"/>
        </w:rPr>
      </w:pPr>
      <w:r w:rsidRPr="00833158">
        <w:rPr>
          <w:sz w:val="20"/>
          <w:szCs w:val="20"/>
        </w:rPr>
        <w:t>Tuto Smlouvu nelze převádět rubopisem.</w:t>
      </w:r>
    </w:p>
    <w:p w14:paraId="6F0A398E" w14:textId="4D4E7A95" w:rsidR="00D82169" w:rsidRPr="00927565" w:rsidRDefault="00D82169" w:rsidP="006D64E0">
      <w:pPr>
        <w:pStyle w:val="Cislovanyseznam1"/>
        <w:numPr>
          <w:ilvl w:val="1"/>
          <w:numId w:val="2"/>
        </w:numPr>
        <w:spacing w:line="281" w:lineRule="auto"/>
        <w:ind w:left="567" w:hanging="567"/>
        <w:rPr>
          <w:rFonts w:ascii="Arial" w:hAnsi="Arial"/>
          <w:sz w:val="20"/>
          <w:szCs w:val="20"/>
        </w:rPr>
      </w:pPr>
      <w:r w:rsidRPr="00927565">
        <w:rPr>
          <w:rFonts w:ascii="Arial" w:hAnsi="Arial"/>
          <w:sz w:val="20"/>
          <w:szCs w:val="20"/>
        </w:rPr>
        <w:t xml:space="preserve">Vzájemná práva a povinnosti </w:t>
      </w:r>
      <w:r>
        <w:rPr>
          <w:rFonts w:ascii="Arial" w:hAnsi="Arial"/>
          <w:sz w:val="20"/>
          <w:szCs w:val="20"/>
        </w:rPr>
        <w:t>s</w:t>
      </w:r>
      <w:r w:rsidRPr="00927565">
        <w:rPr>
          <w:rFonts w:ascii="Arial" w:hAnsi="Arial"/>
          <w:sz w:val="20"/>
          <w:szCs w:val="20"/>
        </w:rPr>
        <w:t xml:space="preserve">mluvních stran neupravené touto </w:t>
      </w:r>
      <w:r>
        <w:rPr>
          <w:rFonts w:ascii="Arial" w:hAnsi="Arial"/>
          <w:sz w:val="20"/>
          <w:szCs w:val="20"/>
        </w:rPr>
        <w:t>s</w:t>
      </w:r>
      <w:r w:rsidRPr="00927565">
        <w:rPr>
          <w:rFonts w:ascii="Arial" w:hAnsi="Arial"/>
          <w:sz w:val="20"/>
          <w:szCs w:val="20"/>
        </w:rPr>
        <w:t>mlouvou se řídí právním řádem České republiky.</w:t>
      </w:r>
    </w:p>
    <w:p w14:paraId="7BD6823A" w14:textId="17791506" w:rsidR="005D7663"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lastRenderedPageBreak/>
        <w:t xml:space="preserve">Tuto smlouvu lze měnit, upravovat a doplňovat jen formou písemných číslovaných smluvních dodatků. Tuto smlouvu lze zrušit pouze písemně. </w:t>
      </w:r>
    </w:p>
    <w:p w14:paraId="6F4EF3A9" w14:textId="5DA442C4" w:rsidR="005D7663" w:rsidRDefault="005D7663" w:rsidP="006D64E0">
      <w:pPr>
        <w:pStyle w:val="4sltext"/>
        <w:numPr>
          <w:ilvl w:val="1"/>
          <w:numId w:val="2"/>
        </w:numPr>
        <w:ind w:left="567" w:hanging="567"/>
        <w:rPr>
          <w:rFonts w:cs="Arial"/>
          <w:bCs/>
          <w:sz w:val="20"/>
          <w:szCs w:val="20"/>
        </w:rPr>
      </w:pPr>
      <w:r w:rsidRPr="000C6AD6">
        <w:rPr>
          <w:rFonts w:cs="Arial"/>
          <w:bCs/>
          <w:sz w:val="20"/>
          <w:szCs w:val="20"/>
        </w:rPr>
        <w:t xml:space="preserve">Tato smlouva se vyhotovuje </w:t>
      </w:r>
      <w:r w:rsidR="00B43DC5">
        <w:rPr>
          <w:rFonts w:cs="Arial"/>
          <w:bCs/>
          <w:sz w:val="20"/>
          <w:szCs w:val="20"/>
        </w:rPr>
        <w:t>ve čtyřech</w:t>
      </w:r>
      <w:r w:rsidRPr="000C6AD6">
        <w:rPr>
          <w:rFonts w:cs="Arial"/>
          <w:bCs/>
          <w:sz w:val="20"/>
          <w:szCs w:val="20"/>
        </w:rPr>
        <w:t xml:space="preserve"> stejnopisech, přičemž každá ze smluvních stran obdrží po </w:t>
      </w:r>
      <w:r w:rsidR="00804966">
        <w:rPr>
          <w:rFonts w:cs="Arial"/>
          <w:bCs/>
          <w:sz w:val="20"/>
          <w:szCs w:val="20"/>
        </w:rPr>
        <w:t xml:space="preserve">dvou </w:t>
      </w:r>
      <w:r w:rsidRPr="000C6AD6">
        <w:rPr>
          <w:rFonts w:cs="Arial"/>
          <w:bCs/>
          <w:sz w:val="20"/>
          <w:szCs w:val="20"/>
        </w:rPr>
        <w:t>vyhotovení</w:t>
      </w:r>
      <w:r w:rsidR="00B43DC5">
        <w:rPr>
          <w:rFonts w:cs="Arial"/>
          <w:bCs/>
          <w:sz w:val="20"/>
          <w:szCs w:val="20"/>
        </w:rPr>
        <w:t xml:space="preserve">ch. </w:t>
      </w:r>
    </w:p>
    <w:p w14:paraId="01A24E18" w14:textId="471699FE" w:rsidR="00A50D98" w:rsidRPr="000C6AD6" w:rsidRDefault="00A50D98" w:rsidP="006D64E0">
      <w:pPr>
        <w:pStyle w:val="4sltext"/>
        <w:numPr>
          <w:ilvl w:val="1"/>
          <w:numId w:val="2"/>
        </w:numPr>
        <w:ind w:left="567" w:hanging="567"/>
        <w:rPr>
          <w:rFonts w:cs="Arial"/>
          <w:bCs/>
          <w:sz w:val="20"/>
          <w:szCs w:val="20"/>
        </w:rPr>
      </w:pPr>
      <w:r>
        <w:rPr>
          <w:rFonts w:cs="Arial"/>
          <w:bCs/>
          <w:sz w:val="20"/>
          <w:szCs w:val="20"/>
        </w:rPr>
        <w:t xml:space="preserve">Smlouva může být uzavřena i elektronicky, podepsáním elektronickými podpisy obou smluvních stran. </w:t>
      </w:r>
    </w:p>
    <w:p w14:paraId="42E69FB1" w14:textId="77777777" w:rsidR="00992BE6"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t>Smluvní strany prohlašují, že si smlouvu přečetly, s jejím obsahem souhlasí a na důkaz pravé a svobodné vůle připojují své podpisy.</w:t>
      </w:r>
      <w:r w:rsidR="00992BE6" w:rsidRPr="000C6AD6">
        <w:rPr>
          <w:rFonts w:cs="Arial"/>
          <w:bCs/>
          <w:sz w:val="20"/>
          <w:szCs w:val="20"/>
        </w:rPr>
        <w:t xml:space="preserve"> Strany výslovně potvrzují, že základní podmínky této smlouvy jsou výsledkem jejich jednání a každá ze stran měla příležitost ovlivnit obsah základních podmínek této smlouvy.</w:t>
      </w:r>
    </w:p>
    <w:p w14:paraId="0FC1B552" w14:textId="77777777" w:rsidR="0029184C" w:rsidRDefault="0029184C">
      <w:pPr>
        <w:jc w:val="both"/>
        <w:rPr>
          <w:rFonts w:ascii="Arial" w:hAnsi="Arial" w:cs="Arial"/>
          <w:i/>
        </w:rPr>
      </w:pPr>
    </w:p>
    <w:p w14:paraId="24892889" w14:textId="5178EE27" w:rsidR="005D7663" w:rsidRDefault="00992BE6">
      <w:pPr>
        <w:jc w:val="both"/>
        <w:rPr>
          <w:rFonts w:ascii="Arial" w:hAnsi="Arial" w:cs="Arial"/>
          <w:i/>
        </w:rPr>
      </w:pPr>
      <w:r w:rsidRPr="000C6AD6">
        <w:rPr>
          <w:rFonts w:ascii="Arial" w:hAnsi="Arial" w:cs="Arial"/>
          <w:i/>
        </w:rPr>
        <w:t>Příloha č. 1:</w:t>
      </w:r>
      <w:r w:rsidRPr="000C6AD6">
        <w:rPr>
          <w:rFonts w:ascii="Arial" w:hAnsi="Arial" w:cs="Arial"/>
          <w:i/>
        </w:rPr>
        <w:tab/>
      </w:r>
      <w:r w:rsidR="002003A1">
        <w:rPr>
          <w:rFonts w:ascii="Arial" w:hAnsi="Arial" w:cs="Arial"/>
          <w:i/>
        </w:rPr>
        <w:t>Projektová dokumentace</w:t>
      </w:r>
      <w:r w:rsidR="009F5118">
        <w:rPr>
          <w:rFonts w:ascii="Arial" w:hAnsi="Arial" w:cs="Arial"/>
          <w:i/>
        </w:rPr>
        <w:t xml:space="preserve"> </w:t>
      </w:r>
      <w:r w:rsidR="009F5118" w:rsidRPr="009F5118">
        <w:rPr>
          <w:rFonts w:ascii="Arial" w:hAnsi="Arial" w:cs="Arial"/>
          <w:i/>
        </w:rPr>
        <w:t>ve stupni pro provedení stavby</w:t>
      </w:r>
      <w:r w:rsidR="002003A1">
        <w:rPr>
          <w:rFonts w:ascii="Arial" w:hAnsi="Arial" w:cs="Arial"/>
          <w:i/>
        </w:rPr>
        <w:t xml:space="preserve"> </w:t>
      </w:r>
    </w:p>
    <w:p w14:paraId="3CE4E470" w14:textId="7C31A379" w:rsidR="00851E0C" w:rsidRDefault="00851E0C">
      <w:pPr>
        <w:jc w:val="both"/>
        <w:rPr>
          <w:rFonts w:ascii="Arial" w:hAnsi="Arial" w:cs="Arial"/>
          <w:i/>
        </w:rPr>
      </w:pPr>
      <w:r>
        <w:rPr>
          <w:rFonts w:ascii="Arial" w:hAnsi="Arial" w:cs="Arial"/>
          <w:i/>
        </w:rPr>
        <w:t xml:space="preserve">Příloha č. </w:t>
      </w:r>
      <w:r w:rsidR="00510334">
        <w:rPr>
          <w:rFonts w:ascii="Arial" w:hAnsi="Arial" w:cs="Arial"/>
          <w:i/>
        </w:rPr>
        <w:t>2</w:t>
      </w:r>
      <w:r>
        <w:rPr>
          <w:rFonts w:ascii="Arial" w:hAnsi="Arial" w:cs="Arial"/>
          <w:i/>
        </w:rPr>
        <w:t>:</w:t>
      </w:r>
      <w:r>
        <w:rPr>
          <w:rFonts w:ascii="Arial" w:hAnsi="Arial" w:cs="Arial"/>
          <w:i/>
        </w:rPr>
        <w:tab/>
      </w:r>
      <w:r w:rsidR="002003A1">
        <w:rPr>
          <w:rFonts w:ascii="Arial" w:hAnsi="Arial" w:cs="Arial"/>
          <w:i/>
        </w:rPr>
        <w:t>Nabídka zhotovitele</w:t>
      </w:r>
      <w:r w:rsidR="002E648F">
        <w:rPr>
          <w:rFonts w:ascii="Arial" w:hAnsi="Arial" w:cs="Arial"/>
          <w:i/>
        </w:rPr>
        <w:t xml:space="preserve"> ze dne</w:t>
      </w:r>
      <w:r w:rsidR="002003A1">
        <w:rPr>
          <w:rFonts w:ascii="Arial" w:hAnsi="Arial" w:cs="Arial"/>
          <w:i/>
        </w:rPr>
        <w:t xml:space="preserve"> </w:t>
      </w:r>
      <w:r w:rsidR="002003A1" w:rsidRPr="002003A1">
        <w:rPr>
          <w:rStyle w:val="FontStyle64"/>
          <w:rFonts w:ascii="Arial" w:hAnsi="Arial" w:cs="Arial"/>
          <w:i/>
          <w:iCs/>
          <w:sz w:val="20"/>
          <w:szCs w:val="20"/>
          <w:highlight w:val="yellow"/>
        </w:rPr>
        <w:fldChar w:fldCharType="begin">
          <w:ffData>
            <w:name w:val=""/>
            <w:enabled/>
            <w:calcOnExit w:val="0"/>
            <w:textInput>
              <w:default w:val="doplní uchazeč"/>
            </w:textInput>
          </w:ffData>
        </w:fldChar>
      </w:r>
      <w:r w:rsidR="002003A1" w:rsidRPr="002003A1">
        <w:rPr>
          <w:rStyle w:val="FontStyle64"/>
          <w:rFonts w:ascii="Arial" w:hAnsi="Arial" w:cs="Arial"/>
          <w:i/>
          <w:iCs/>
          <w:sz w:val="20"/>
          <w:szCs w:val="20"/>
          <w:highlight w:val="yellow"/>
        </w:rPr>
        <w:instrText xml:space="preserve"> FORMTEXT </w:instrText>
      </w:r>
      <w:r w:rsidR="002003A1" w:rsidRPr="002003A1">
        <w:rPr>
          <w:rStyle w:val="FontStyle64"/>
          <w:rFonts w:ascii="Arial" w:hAnsi="Arial" w:cs="Arial"/>
          <w:i/>
          <w:iCs/>
          <w:sz w:val="20"/>
          <w:szCs w:val="20"/>
          <w:highlight w:val="yellow"/>
        </w:rPr>
      </w:r>
      <w:r w:rsidR="002003A1" w:rsidRPr="002003A1">
        <w:rPr>
          <w:rStyle w:val="FontStyle64"/>
          <w:rFonts w:ascii="Arial" w:hAnsi="Arial" w:cs="Arial"/>
          <w:i/>
          <w:iCs/>
          <w:sz w:val="20"/>
          <w:szCs w:val="20"/>
          <w:highlight w:val="yellow"/>
        </w:rPr>
        <w:fldChar w:fldCharType="separate"/>
      </w:r>
      <w:r w:rsidR="002003A1" w:rsidRPr="002003A1">
        <w:rPr>
          <w:rStyle w:val="FontStyle64"/>
          <w:rFonts w:ascii="Arial" w:hAnsi="Arial" w:cs="Arial"/>
          <w:i/>
          <w:iCs/>
          <w:noProof/>
          <w:sz w:val="20"/>
          <w:szCs w:val="20"/>
          <w:highlight w:val="yellow"/>
        </w:rPr>
        <w:t xml:space="preserve">doplní </w:t>
      </w:r>
      <w:r w:rsidR="0058003D">
        <w:rPr>
          <w:rStyle w:val="FontStyle64"/>
          <w:rFonts w:ascii="Arial" w:hAnsi="Arial" w:cs="Arial"/>
          <w:i/>
          <w:iCs/>
          <w:noProof/>
          <w:sz w:val="20"/>
          <w:szCs w:val="20"/>
          <w:highlight w:val="yellow"/>
        </w:rPr>
        <w:t>účastník</w:t>
      </w:r>
      <w:r w:rsidR="002003A1" w:rsidRPr="002003A1">
        <w:rPr>
          <w:rStyle w:val="FontStyle64"/>
          <w:rFonts w:ascii="Arial" w:hAnsi="Arial" w:cs="Arial"/>
          <w:i/>
          <w:iCs/>
          <w:sz w:val="20"/>
          <w:szCs w:val="20"/>
          <w:highlight w:val="yellow"/>
        </w:rPr>
        <w:fldChar w:fldCharType="end"/>
      </w:r>
    </w:p>
    <w:p w14:paraId="341C8045" w14:textId="08794ECA" w:rsidR="00330233" w:rsidRDefault="00330233" w:rsidP="00330233">
      <w:pPr>
        <w:jc w:val="both"/>
        <w:rPr>
          <w:rFonts w:ascii="Arial" w:hAnsi="Arial" w:cs="Arial"/>
          <w:i/>
        </w:rPr>
      </w:pPr>
      <w:r>
        <w:rPr>
          <w:rFonts w:ascii="Arial" w:hAnsi="Arial" w:cs="Arial"/>
          <w:i/>
        </w:rPr>
        <w:t xml:space="preserve">Příloha č. </w:t>
      </w:r>
      <w:r w:rsidR="00510334">
        <w:rPr>
          <w:rFonts w:ascii="Arial" w:hAnsi="Arial" w:cs="Arial"/>
          <w:i/>
        </w:rPr>
        <w:t>3</w:t>
      </w:r>
      <w:r>
        <w:rPr>
          <w:rFonts w:ascii="Arial" w:hAnsi="Arial" w:cs="Arial"/>
          <w:i/>
        </w:rPr>
        <w:t>:</w:t>
      </w:r>
      <w:r>
        <w:rPr>
          <w:rFonts w:ascii="Arial" w:hAnsi="Arial" w:cs="Arial"/>
          <w:i/>
        </w:rPr>
        <w:tab/>
        <w:t>Kopie pojistné smlouvy</w:t>
      </w:r>
    </w:p>
    <w:p w14:paraId="2FB1C4DF" w14:textId="13A5C3B2" w:rsidR="00B00827" w:rsidRP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4</w:t>
      </w:r>
      <w:r w:rsidRPr="00B00827">
        <w:rPr>
          <w:rFonts w:ascii="Arial" w:hAnsi="Arial" w:cs="Arial"/>
          <w:i/>
        </w:rPr>
        <w:t xml:space="preserve">: </w:t>
      </w:r>
      <w:r w:rsidR="009669F0">
        <w:rPr>
          <w:rFonts w:ascii="Arial" w:hAnsi="Arial" w:cs="Arial"/>
          <w:i/>
        </w:rPr>
        <w:tab/>
      </w:r>
      <w:r w:rsidRPr="00B00827">
        <w:rPr>
          <w:rFonts w:ascii="Arial" w:hAnsi="Arial" w:cs="Arial"/>
          <w:i/>
        </w:rPr>
        <w:t xml:space="preserve">Čestné prohlášení o neexistenci střetu zájmů a pravdivosti údajů o skutečném majiteli </w:t>
      </w:r>
    </w:p>
    <w:p w14:paraId="30D05022" w14:textId="4ED48C20" w:rsid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5</w:t>
      </w:r>
      <w:r w:rsidRPr="00B00827">
        <w:rPr>
          <w:rFonts w:ascii="Arial" w:hAnsi="Arial" w:cs="Arial"/>
          <w:i/>
        </w:rPr>
        <w:t xml:space="preserve">: </w:t>
      </w:r>
      <w:r w:rsidR="009669F0">
        <w:rPr>
          <w:rFonts w:ascii="Arial" w:hAnsi="Arial" w:cs="Arial"/>
          <w:i/>
        </w:rPr>
        <w:tab/>
      </w:r>
      <w:r w:rsidRPr="00B00827">
        <w:rPr>
          <w:rFonts w:ascii="Arial" w:hAnsi="Arial" w:cs="Arial"/>
          <w:i/>
        </w:rPr>
        <w:t>Čestné prohlášení sociálně odpovědné zadávání</w:t>
      </w:r>
    </w:p>
    <w:p w14:paraId="207D587C" w14:textId="40A4D118" w:rsid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6</w:t>
      </w:r>
      <w:r w:rsidRPr="00B00827">
        <w:rPr>
          <w:rFonts w:ascii="Arial" w:hAnsi="Arial" w:cs="Arial"/>
          <w:i/>
        </w:rPr>
        <w:t xml:space="preserve">: </w:t>
      </w:r>
      <w:r w:rsidR="009669F0">
        <w:rPr>
          <w:rFonts w:ascii="Arial" w:hAnsi="Arial" w:cs="Arial"/>
          <w:i/>
        </w:rPr>
        <w:tab/>
      </w:r>
      <w:r w:rsidRPr="00B00827">
        <w:rPr>
          <w:rFonts w:ascii="Arial" w:hAnsi="Arial" w:cs="Arial"/>
          <w:i/>
        </w:rPr>
        <w:t>Čestné prohlášení o nepodléhání omezujícím opatřením</w:t>
      </w:r>
      <w:r>
        <w:rPr>
          <w:rFonts w:ascii="Arial" w:hAnsi="Arial" w:cs="Arial"/>
          <w:i/>
        </w:rPr>
        <w:t xml:space="preserve"> ve vztahu k Ruské federaci</w:t>
      </w:r>
    </w:p>
    <w:p w14:paraId="495ABE99" w14:textId="77777777" w:rsidR="00330233" w:rsidRDefault="00330233">
      <w:pPr>
        <w:jc w:val="both"/>
        <w:rPr>
          <w:rFonts w:ascii="Arial" w:hAnsi="Arial" w:cs="Arial"/>
          <w:i/>
        </w:rPr>
      </w:pPr>
    </w:p>
    <w:p w14:paraId="4ABB073A" w14:textId="77777777" w:rsidR="00606007" w:rsidRDefault="00606007">
      <w:pPr>
        <w:jc w:val="both"/>
        <w:rPr>
          <w:rFonts w:ascii="Arial" w:hAnsi="Arial" w:cs="Arial"/>
          <w:i/>
        </w:rPr>
      </w:pPr>
    </w:p>
    <w:p w14:paraId="041115EA" w14:textId="77777777" w:rsidR="00606007" w:rsidRDefault="00606007">
      <w:pPr>
        <w:jc w:val="both"/>
        <w:rPr>
          <w:rFonts w:ascii="Arial" w:hAnsi="Arial" w:cs="Arial"/>
          <w:i/>
        </w:rPr>
      </w:pPr>
    </w:p>
    <w:p w14:paraId="1E825D52" w14:textId="48911435" w:rsidR="00606007" w:rsidRDefault="00606007">
      <w:pPr>
        <w:jc w:val="both"/>
        <w:rPr>
          <w:rFonts w:ascii="Arial" w:hAnsi="Arial" w:cs="Arial"/>
          <w:i/>
        </w:rPr>
      </w:pPr>
      <w:r>
        <w:rPr>
          <w:rFonts w:ascii="Arial" w:hAnsi="Arial" w:cs="Arial"/>
          <w:i/>
        </w:rPr>
        <w:t>Objednatel:</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t xml:space="preserve">          Zhotovitel:</w:t>
      </w:r>
    </w:p>
    <w:p w14:paraId="0A42C5D2" w14:textId="77777777" w:rsidR="00606007" w:rsidRDefault="00606007">
      <w:pPr>
        <w:jc w:val="both"/>
        <w:rPr>
          <w:rFonts w:ascii="Arial" w:hAnsi="Arial" w:cs="Arial"/>
          <w:i/>
        </w:rPr>
      </w:pPr>
    </w:p>
    <w:p w14:paraId="3EABB127" w14:textId="77777777" w:rsidR="00606007" w:rsidRDefault="00606007">
      <w:pPr>
        <w:jc w:val="both"/>
        <w:rPr>
          <w:rFonts w:ascii="Arial" w:hAnsi="Arial" w:cs="Arial"/>
          <w:i/>
        </w:rPr>
      </w:pPr>
    </w:p>
    <w:p w14:paraId="3AA259B6" w14:textId="77777777" w:rsidR="00606007" w:rsidRPr="00606007" w:rsidRDefault="00606007" w:rsidP="00606007">
      <w:pPr>
        <w:tabs>
          <w:tab w:val="left" w:pos="709"/>
        </w:tabs>
        <w:spacing w:line="240" w:lineRule="atLeast"/>
        <w:jc w:val="both"/>
        <w:rPr>
          <w:rFonts w:ascii="Arial" w:hAnsi="Arial" w:cs="Arial"/>
        </w:rPr>
      </w:pPr>
      <w:r w:rsidRPr="00606007">
        <w:rPr>
          <w:rFonts w:ascii="Arial" w:hAnsi="Arial" w:cs="Arial"/>
        </w:rPr>
        <w:t>V Praze dne</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V </w:t>
      </w:r>
      <w:sdt>
        <w:sdtPr>
          <w:rPr>
            <w:rFonts w:ascii="Arial" w:hAnsi="Arial" w:cs="Arial"/>
          </w:rPr>
          <w:id w:val="-1838379039"/>
          <w:placeholder>
            <w:docPart w:val="D095FA9501D745BF8749E2D1F25DD693"/>
          </w:placeholder>
          <w:text/>
        </w:sdtPr>
        <w:sdtContent>
          <w:r w:rsidRPr="00606007">
            <w:rPr>
              <w:rFonts w:ascii="Arial" w:hAnsi="Arial" w:cs="Arial"/>
            </w:rPr>
            <w:t>……………..….</w:t>
          </w:r>
        </w:sdtContent>
      </w:sdt>
      <w:r w:rsidRPr="00606007">
        <w:rPr>
          <w:rFonts w:ascii="Arial" w:hAnsi="Arial" w:cs="Arial"/>
        </w:rPr>
        <w:t xml:space="preserve">. dne  </w:t>
      </w:r>
      <w:sdt>
        <w:sdtPr>
          <w:rPr>
            <w:rFonts w:ascii="Arial" w:hAnsi="Arial" w:cs="Arial"/>
          </w:rPr>
          <w:id w:val="299040655"/>
          <w:placeholder>
            <w:docPart w:val="D095FA9501D745BF8749E2D1F25DD693"/>
          </w:placeholder>
          <w:text/>
        </w:sdtPr>
        <w:sdtContent>
          <w:r w:rsidRPr="00606007">
            <w:rPr>
              <w:rFonts w:ascii="Arial" w:hAnsi="Arial" w:cs="Arial"/>
            </w:rPr>
            <w:t>…..……. ..</w:t>
          </w:r>
        </w:sdtContent>
      </w:sdt>
    </w:p>
    <w:p w14:paraId="6E4F7C9E" w14:textId="77777777" w:rsidR="00606007" w:rsidRDefault="00606007" w:rsidP="00606007">
      <w:pPr>
        <w:tabs>
          <w:tab w:val="left" w:pos="709"/>
        </w:tabs>
        <w:spacing w:line="240" w:lineRule="atLeast"/>
        <w:jc w:val="both"/>
        <w:rPr>
          <w:rFonts w:ascii="Arial" w:hAnsi="Arial" w:cs="Arial"/>
        </w:rPr>
      </w:pPr>
    </w:p>
    <w:p w14:paraId="01587C01" w14:textId="77777777" w:rsidR="00606007" w:rsidRPr="00606007" w:rsidRDefault="00606007" w:rsidP="00606007">
      <w:pPr>
        <w:tabs>
          <w:tab w:val="left" w:pos="709"/>
        </w:tabs>
        <w:spacing w:line="240" w:lineRule="atLeast"/>
        <w:jc w:val="both"/>
        <w:rPr>
          <w:rFonts w:ascii="Arial" w:hAnsi="Arial" w:cs="Arial"/>
          <w:highlight w:val="yellow"/>
        </w:rPr>
      </w:pPr>
      <w:r w:rsidRPr="00606007">
        <w:rPr>
          <w:rFonts w:ascii="Arial" w:hAnsi="Arial" w:cs="Arial"/>
        </w:rPr>
        <w:t xml:space="preserve">ČEPRO, a.s.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3A99E085" w14:textId="77777777" w:rsidR="00606007" w:rsidRPr="00606007" w:rsidRDefault="00606007" w:rsidP="00606007">
      <w:pPr>
        <w:outlineLvl w:val="0"/>
        <w:rPr>
          <w:rFonts w:ascii="Arial" w:hAnsi="Arial" w:cs="Arial"/>
          <w:bCs/>
        </w:rPr>
      </w:pPr>
      <w:r w:rsidRPr="00606007">
        <w:rPr>
          <w:rFonts w:ascii="Arial" w:hAnsi="Arial" w:cs="Arial"/>
          <w:bCs/>
        </w:rPr>
        <w:t xml:space="preserve">                                                                                           </w:t>
      </w:r>
    </w:p>
    <w:p w14:paraId="3C4723F6" w14:textId="77777777" w:rsidR="00606007" w:rsidRPr="00606007" w:rsidRDefault="00606007" w:rsidP="00606007">
      <w:pPr>
        <w:spacing w:line="240" w:lineRule="atLeast"/>
        <w:rPr>
          <w:rFonts w:ascii="Arial" w:hAnsi="Arial" w:cs="Arial"/>
          <w:highlight w:val="yellow"/>
        </w:rPr>
      </w:pPr>
    </w:p>
    <w:p w14:paraId="103B6AEA" w14:textId="77777777" w:rsidR="00606007" w:rsidRPr="00606007" w:rsidRDefault="00606007" w:rsidP="00606007">
      <w:pPr>
        <w:spacing w:line="240" w:lineRule="atLeast"/>
        <w:rPr>
          <w:rFonts w:ascii="Arial" w:hAnsi="Arial" w:cs="Arial"/>
        </w:rPr>
      </w:pPr>
      <w:r w:rsidRPr="00606007">
        <w:rPr>
          <w:rFonts w:ascii="Arial" w:hAnsi="Arial" w:cs="Arial"/>
        </w:rPr>
        <w:t xml:space="preserve">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w:t>
      </w:r>
    </w:p>
    <w:p w14:paraId="52813E9E" w14:textId="77777777" w:rsidR="00606007" w:rsidRPr="00606007" w:rsidRDefault="00606007" w:rsidP="00606007">
      <w:pPr>
        <w:spacing w:line="240" w:lineRule="atLeast"/>
        <w:rPr>
          <w:rFonts w:ascii="Arial" w:hAnsi="Arial" w:cs="Arial"/>
        </w:rPr>
      </w:pPr>
      <w:r w:rsidRPr="00606007">
        <w:rPr>
          <w:rFonts w:ascii="Arial" w:hAnsi="Arial" w:cs="Arial"/>
        </w:rPr>
        <w:t>……………………………………….                                      ………………………………………….</w:t>
      </w:r>
    </w:p>
    <w:p w14:paraId="434C024C" w14:textId="77777777" w:rsidR="00606007" w:rsidRPr="00606007" w:rsidRDefault="00606007" w:rsidP="00606007">
      <w:pPr>
        <w:spacing w:line="240" w:lineRule="atLeast"/>
        <w:rPr>
          <w:rFonts w:ascii="Arial" w:hAnsi="Arial" w:cs="Arial"/>
        </w:rPr>
      </w:pPr>
    </w:p>
    <w:p w14:paraId="560101B6" w14:textId="77777777" w:rsidR="00606007" w:rsidRPr="00606007" w:rsidRDefault="00606007" w:rsidP="00606007">
      <w:pPr>
        <w:spacing w:line="240" w:lineRule="atLeast"/>
        <w:rPr>
          <w:rFonts w:ascii="Arial" w:hAnsi="Arial" w:cs="Arial"/>
        </w:rPr>
      </w:pPr>
      <w:r w:rsidRPr="00606007">
        <w:rPr>
          <w:rFonts w:ascii="Arial" w:hAnsi="Arial" w:cs="Arial"/>
        </w:rPr>
        <w:t xml:space="preserve">Mgr. Jan Duspěva                                                                 </w:t>
      </w:r>
    </w:p>
    <w:p w14:paraId="7FAB96BA" w14:textId="77777777" w:rsidR="00606007" w:rsidRPr="00606007" w:rsidRDefault="00606007" w:rsidP="00606007">
      <w:pPr>
        <w:spacing w:line="240" w:lineRule="atLeast"/>
        <w:rPr>
          <w:rFonts w:ascii="Arial" w:hAnsi="Arial" w:cs="Arial"/>
        </w:rPr>
      </w:pPr>
      <w:r w:rsidRPr="00606007">
        <w:rPr>
          <w:rFonts w:ascii="Arial" w:hAnsi="Arial" w:cs="Arial"/>
        </w:rPr>
        <w:t xml:space="preserve">Předseda představenstva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74C2682F" w14:textId="77777777" w:rsidR="00606007" w:rsidRPr="00606007" w:rsidRDefault="00606007" w:rsidP="00606007">
      <w:pPr>
        <w:spacing w:line="240" w:lineRule="atLeast"/>
        <w:rPr>
          <w:rFonts w:ascii="Arial" w:hAnsi="Arial" w:cs="Arial"/>
        </w:rPr>
      </w:pPr>
    </w:p>
    <w:p w14:paraId="6123D4C6" w14:textId="77777777" w:rsidR="00606007" w:rsidRPr="00606007" w:rsidRDefault="00606007" w:rsidP="00606007">
      <w:pPr>
        <w:spacing w:line="240" w:lineRule="atLeast"/>
        <w:rPr>
          <w:rFonts w:ascii="Arial" w:hAnsi="Arial" w:cs="Arial"/>
        </w:rPr>
      </w:pPr>
    </w:p>
    <w:p w14:paraId="36A699F4" w14:textId="77777777" w:rsidR="00606007" w:rsidRPr="00606007" w:rsidRDefault="00606007" w:rsidP="00606007">
      <w:pPr>
        <w:spacing w:line="240" w:lineRule="atLeast"/>
        <w:rPr>
          <w:rFonts w:ascii="Arial" w:hAnsi="Arial" w:cs="Arial"/>
        </w:rPr>
      </w:pPr>
      <w:r w:rsidRPr="00606007">
        <w:rPr>
          <w:rFonts w:ascii="Arial" w:hAnsi="Arial" w:cs="Arial"/>
        </w:rPr>
        <w:t>……………………………………….</w:t>
      </w:r>
    </w:p>
    <w:p w14:paraId="306D004E" w14:textId="77777777" w:rsidR="00606007" w:rsidRPr="00606007" w:rsidRDefault="00606007" w:rsidP="00606007">
      <w:pPr>
        <w:spacing w:line="240" w:lineRule="atLeast"/>
        <w:rPr>
          <w:rFonts w:ascii="Arial" w:hAnsi="Arial" w:cs="Arial"/>
        </w:rPr>
      </w:pPr>
      <w:r w:rsidRPr="00606007">
        <w:rPr>
          <w:rFonts w:ascii="Arial" w:hAnsi="Arial" w:cs="Arial"/>
        </w:rPr>
        <w:t>Ing. František Todt</w:t>
      </w:r>
    </w:p>
    <w:p w14:paraId="60B181EE" w14:textId="77777777" w:rsidR="00606007" w:rsidRPr="00606007" w:rsidRDefault="00606007" w:rsidP="00606007">
      <w:pPr>
        <w:spacing w:line="240" w:lineRule="atLeast"/>
        <w:rPr>
          <w:rFonts w:ascii="Arial" w:hAnsi="Arial" w:cs="Arial"/>
        </w:rPr>
      </w:pPr>
      <w:r w:rsidRPr="00606007">
        <w:rPr>
          <w:rFonts w:ascii="Arial" w:hAnsi="Arial" w:cs="Arial"/>
        </w:rPr>
        <w:t>Člen představenstva</w:t>
      </w:r>
    </w:p>
    <w:p w14:paraId="14D28040" w14:textId="77777777" w:rsidR="00606007" w:rsidRPr="00606007" w:rsidRDefault="00606007" w:rsidP="00606007">
      <w:pPr>
        <w:spacing w:line="240" w:lineRule="atLeast"/>
        <w:rPr>
          <w:rFonts w:ascii="Arial" w:hAnsi="Arial" w:cs="Arial"/>
        </w:rPr>
      </w:pPr>
      <w:r w:rsidRPr="00606007">
        <w:rPr>
          <w:rFonts w:ascii="Arial" w:hAnsi="Arial" w:cs="Arial"/>
        </w:rPr>
        <w:t xml:space="preserve">                                                                                               </w:t>
      </w:r>
    </w:p>
    <w:p w14:paraId="5BB7F0EB" w14:textId="77777777" w:rsidR="00606007" w:rsidRPr="00606007" w:rsidRDefault="00606007">
      <w:pPr>
        <w:jc w:val="both"/>
        <w:rPr>
          <w:rFonts w:ascii="Arial" w:hAnsi="Arial" w:cs="Arial"/>
          <w:i/>
        </w:rPr>
      </w:pPr>
    </w:p>
    <w:p w14:paraId="394EC1E2" w14:textId="77777777" w:rsidR="00992BE6" w:rsidRPr="000C6AD6" w:rsidRDefault="00992BE6">
      <w:pPr>
        <w:jc w:val="both"/>
        <w:rPr>
          <w:rFonts w:ascii="Arial" w:hAnsi="Arial" w:cs="Arial"/>
        </w:rPr>
      </w:pPr>
    </w:p>
    <w:p w14:paraId="0A0D4002" w14:textId="664CCE89" w:rsidR="00F33390" w:rsidRDefault="00F33390" w:rsidP="0029184C">
      <w:pPr>
        <w:pStyle w:val="BodyText"/>
        <w:tabs>
          <w:tab w:val="center" w:pos="2552"/>
          <w:tab w:val="left" w:pos="4962"/>
          <w:tab w:val="center" w:pos="6946"/>
        </w:tabs>
        <w:rPr>
          <w:rFonts w:ascii="Arial" w:hAnsi="Arial" w:cs="Arial"/>
          <w:sz w:val="20"/>
        </w:rPr>
      </w:pPr>
    </w:p>
    <w:sectPr w:rsidR="00F33390">
      <w:footerReference w:type="default" r:id="rId13"/>
      <w:footnotePr>
        <w:pos w:val="beneathText"/>
      </w:footnotePr>
      <w:pgSz w:w="11905" w:h="16837"/>
      <w:pgMar w:top="1264" w:right="1106" w:bottom="1418" w:left="993" w:header="126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255A1" w14:textId="77777777" w:rsidR="00E45AAD" w:rsidRDefault="00E45AAD">
      <w:r>
        <w:separator/>
      </w:r>
    </w:p>
  </w:endnote>
  <w:endnote w:type="continuationSeparator" w:id="0">
    <w:p w14:paraId="7F68CEAA" w14:textId="77777777" w:rsidR="00E45AAD" w:rsidRDefault="00E45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E77B" w14:textId="28C7420D" w:rsidR="00136DC9" w:rsidRPr="00510334" w:rsidRDefault="00136DC9" w:rsidP="00F33390">
    <w:pPr>
      <w:pStyle w:val="Footer"/>
      <w:tabs>
        <w:tab w:val="clear" w:pos="9072"/>
        <w:tab w:val="right" w:pos="9781"/>
      </w:tabs>
      <w:ind w:right="25"/>
      <w:jc w:val="right"/>
      <w:rPr>
        <w:rFonts w:ascii="Arial" w:hAnsi="Arial" w:cs="Arial"/>
        <w:sz w:val="18"/>
        <w:szCs w:val="18"/>
      </w:rPr>
    </w:pPr>
    <w:r w:rsidRPr="00510334">
      <w:rPr>
        <w:rFonts w:ascii="Arial" w:hAnsi="Arial" w:cs="Arial"/>
        <w:sz w:val="18"/>
        <w:szCs w:val="18"/>
      </w:rPr>
      <w:t xml:space="preserve">Strana </w:t>
    </w:r>
    <w:r w:rsidRPr="00510334">
      <w:rPr>
        <w:rFonts w:ascii="Arial" w:hAnsi="Arial" w:cs="Arial"/>
        <w:sz w:val="18"/>
        <w:szCs w:val="18"/>
      </w:rPr>
      <w:fldChar w:fldCharType="begin"/>
    </w:r>
    <w:r w:rsidRPr="00510334">
      <w:rPr>
        <w:rFonts w:ascii="Arial" w:hAnsi="Arial" w:cs="Arial"/>
        <w:sz w:val="18"/>
        <w:szCs w:val="18"/>
      </w:rPr>
      <w:instrText xml:space="preserve"> PAGE </w:instrText>
    </w:r>
    <w:r w:rsidRPr="00510334">
      <w:rPr>
        <w:rFonts w:ascii="Arial" w:hAnsi="Arial" w:cs="Arial"/>
        <w:sz w:val="18"/>
        <w:szCs w:val="18"/>
      </w:rPr>
      <w:fldChar w:fldCharType="separate"/>
    </w:r>
    <w:r w:rsidR="00DA7ED3">
      <w:rPr>
        <w:rFonts w:ascii="Arial" w:hAnsi="Arial" w:cs="Arial"/>
        <w:noProof/>
        <w:sz w:val="18"/>
        <w:szCs w:val="18"/>
      </w:rPr>
      <w:t>1</w:t>
    </w:r>
    <w:r w:rsidRPr="00510334">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2CB17" w14:textId="77777777" w:rsidR="00E45AAD" w:rsidRDefault="00E45AAD">
      <w:r>
        <w:separator/>
      </w:r>
    </w:p>
  </w:footnote>
  <w:footnote w:type="continuationSeparator" w:id="0">
    <w:p w14:paraId="786E84CD" w14:textId="77777777" w:rsidR="00E45AAD" w:rsidRDefault="00E45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CBB10E8"/>
    <w:multiLevelType w:val="hybridMultilevel"/>
    <w:tmpl w:val="A342B0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D8268B3"/>
    <w:multiLevelType w:val="hybridMultilevel"/>
    <w:tmpl w:val="AED6D11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1495"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12407F"/>
    <w:multiLevelType w:val="hybridMultilevel"/>
    <w:tmpl w:val="4B50B596"/>
    <w:lvl w:ilvl="0" w:tplc="29343EE6">
      <w:start w:val="3"/>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8036768"/>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8633E9B"/>
    <w:multiLevelType w:val="hybridMultilevel"/>
    <w:tmpl w:val="FEFEE5E4"/>
    <w:lvl w:ilvl="0" w:tplc="894003F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21DA6874"/>
    <w:multiLevelType w:val="multilevel"/>
    <w:tmpl w:val="D6E48D24"/>
    <w:lvl w:ilvl="0">
      <w:start w:val="1"/>
      <w:numFmt w:val="decimal"/>
      <w:lvlText w:val="%1."/>
      <w:lvlJc w:val="left"/>
      <w:pPr>
        <w:ind w:left="720" w:hanging="360"/>
      </w:p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7A5209A"/>
    <w:multiLevelType w:val="hybridMultilevel"/>
    <w:tmpl w:val="2FF65C9A"/>
    <w:lvl w:ilvl="0" w:tplc="22CA1886">
      <w:start w:val="1"/>
      <w:numFmt w:val="decimal"/>
      <w:lvlText w:val="%1."/>
      <w:lvlJc w:val="left"/>
      <w:pPr>
        <w:ind w:left="1500" w:hanging="114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6B2B3F"/>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13D319B"/>
    <w:multiLevelType w:val="hybridMultilevel"/>
    <w:tmpl w:val="3FE21CFA"/>
    <w:lvl w:ilvl="0" w:tplc="6B12F51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370A48EE"/>
    <w:multiLevelType w:val="hybridMultilevel"/>
    <w:tmpl w:val="C394B89A"/>
    <w:lvl w:ilvl="0" w:tplc="35B4C13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37451FDE"/>
    <w:multiLevelType w:val="multilevel"/>
    <w:tmpl w:val="595A6A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numFmt w:val="bullet"/>
      <w:lvlText w:val="-"/>
      <w:lvlJc w:val="left"/>
      <w:pPr>
        <w:ind w:left="1080" w:hanging="720"/>
      </w:pPr>
      <w:rPr>
        <w:rFonts w:ascii="Calibri" w:eastAsia="Calibri" w:hAnsi="Calibri"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FC072C7"/>
    <w:multiLevelType w:val="hybridMultilevel"/>
    <w:tmpl w:val="E076AFC8"/>
    <w:lvl w:ilvl="0" w:tplc="3580EB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4DC6719"/>
    <w:multiLevelType w:val="multilevel"/>
    <w:tmpl w:val="A32EBCEA"/>
    <w:lvl w:ilvl="0">
      <w:start w:val="1"/>
      <w:numFmt w:val="upperRoman"/>
      <w:lvlText w:val="%1."/>
      <w:lvlJc w:val="right"/>
      <w:pPr>
        <w:ind w:left="360" w:hanging="360"/>
      </w:pPr>
    </w:lvl>
    <w:lvl w:ilvl="1">
      <w:start w:val="1"/>
      <w:numFmt w:val="decimal"/>
      <w:lvlText w:val="%2."/>
      <w:lvlJc w:val="left"/>
      <w:pPr>
        <w:ind w:left="340" w:hanging="340"/>
      </w:pPr>
      <w:rPr>
        <w:b w:val="0"/>
        <w:color w:val="auto"/>
      </w:rPr>
    </w:lvl>
    <w:lvl w:ilvl="2">
      <w:start w:val="1"/>
      <w:numFmt w:val="bullet"/>
      <w:lvlText w:val=""/>
      <w:lvlJc w:val="left"/>
      <w:pPr>
        <w:ind w:left="504" w:hanging="504"/>
      </w:pPr>
      <w:rPr>
        <w:rFonts w:ascii="Symbol" w:hAnsi="Symbol" w:hint="default"/>
        <w:b w:val="0"/>
      </w:rPr>
    </w:lvl>
    <w:lvl w:ilvl="3">
      <w:start w:val="1"/>
      <w:numFmt w:val="bullet"/>
      <w:lvlText w:val=""/>
      <w:lvlJc w:val="left"/>
      <w:pPr>
        <w:ind w:left="1728" w:hanging="648"/>
      </w:pPr>
      <w:rPr>
        <w:rFonts w:ascii="Symbol" w:hAnsi="Symbol" w:hint="default"/>
        <w:b w:val="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813FE5"/>
    <w:multiLevelType w:val="hybridMultilevel"/>
    <w:tmpl w:val="FE5231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504202F"/>
    <w:multiLevelType w:val="multilevel"/>
    <w:tmpl w:val="7D70B34E"/>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15:restartNumberingAfterBreak="0">
    <w:nsid w:val="65D3261F"/>
    <w:multiLevelType w:val="hybridMultilevel"/>
    <w:tmpl w:val="564AA81E"/>
    <w:lvl w:ilvl="0" w:tplc="1A1ACA9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66D54C79"/>
    <w:multiLevelType w:val="singleLevel"/>
    <w:tmpl w:val="F38017C4"/>
    <w:lvl w:ilvl="0">
      <w:start w:val="1"/>
      <w:numFmt w:val="decimal"/>
      <w:lvlText w:val="11.%1."/>
      <w:legacy w:legacy="1" w:legacySpace="0" w:legacyIndent="576"/>
      <w:lvlJc w:val="left"/>
      <w:rPr>
        <w:rFonts w:ascii="Times New Roman" w:hAnsi="Times New Roman" w:cs="Times New Roman" w:hint="default"/>
      </w:rPr>
    </w:lvl>
  </w:abstractNum>
  <w:abstractNum w:abstractNumId="19" w15:restartNumberingAfterBreak="0">
    <w:nsid w:val="6D372AF3"/>
    <w:multiLevelType w:val="multilevel"/>
    <w:tmpl w:val="D6E48D24"/>
    <w:lvl w:ilvl="0">
      <w:start w:val="1"/>
      <w:numFmt w:val="decimal"/>
      <w:lvlText w:val="%1."/>
      <w:lvlJc w:val="left"/>
      <w:pPr>
        <w:ind w:left="720" w:hanging="360"/>
      </w:pPr>
    </w:lvl>
    <w:lvl w:ilvl="1">
      <w:start w:val="1"/>
      <w:numFmt w:val="decimal"/>
      <w:isLgl/>
      <w:lvlText w:val="%1.%2"/>
      <w:lvlJc w:val="left"/>
      <w:pPr>
        <w:ind w:left="2203"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E5F70FF"/>
    <w:multiLevelType w:val="singleLevel"/>
    <w:tmpl w:val="2D0EC262"/>
    <w:lvl w:ilvl="0">
      <w:start w:val="1"/>
      <w:numFmt w:val="decimal"/>
      <w:lvlText w:val="%1."/>
      <w:lvlJc w:val="left"/>
      <w:pPr>
        <w:tabs>
          <w:tab w:val="num" w:pos="360"/>
        </w:tabs>
        <w:ind w:left="360" w:hanging="360"/>
      </w:pPr>
      <w:rPr>
        <w:rFonts w:hint="default"/>
      </w:rPr>
    </w:lvl>
  </w:abstractNum>
  <w:abstractNum w:abstractNumId="21" w15:restartNumberingAfterBreak="0">
    <w:nsid w:val="77B83255"/>
    <w:multiLevelType w:val="multilevel"/>
    <w:tmpl w:val="4ABC5BEE"/>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89A0B8A"/>
    <w:multiLevelType w:val="hybridMultilevel"/>
    <w:tmpl w:val="617C3266"/>
    <w:lvl w:ilvl="0" w:tplc="0405000F">
      <w:start w:val="1"/>
      <w:numFmt w:val="decimal"/>
      <w:lvlText w:val="%1."/>
      <w:lvlJc w:val="left"/>
      <w:pPr>
        <w:tabs>
          <w:tab w:val="num" w:pos="720"/>
        </w:tabs>
        <w:ind w:left="720" w:hanging="360"/>
      </w:pPr>
      <w:rPr>
        <w:rFonts w:hint="default"/>
      </w:rPr>
    </w:lvl>
    <w:lvl w:ilvl="1" w:tplc="D1646E1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A060D13"/>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755668630">
    <w:abstractNumId w:val="0"/>
  </w:num>
  <w:num w:numId="2" w16cid:durableId="204872901">
    <w:abstractNumId w:val="6"/>
  </w:num>
  <w:num w:numId="3" w16cid:durableId="44566417">
    <w:abstractNumId w:val="7"/>
  </w:num>
  <w:num w:numId="4" w16cid:durableId="823280369">
    <w:abstractNumId w:val="3"/>
  </w:num>
  <w:num w:numId="5" w16cid:durableId="1070739163">
    <w:abstractNumId w:val="22"/>
  </w:num>
  <w:num w:numId="6" w16cid:durableId="465660130">
    <w:abstractNumId w:val="23"/>
  </w:num>
  <w:num w:numId="7" w16cid:durableId="1322077749">
    <w:abstractNumId w:val="10"/>
  </w:num>
  <w:num w:numId="8" w16cid:durableId="554197771">
    <w:abstractNumId w:val="20"/>
  </w:num>
  <w:num w:numId="9" w16cid:durableId="1373924094">
    <w:abstractNumId w:val="11"/>
  </w:num>
  <w:num w:numId="10" w16cid:durableId="1163738754">
    <w:abstractNumId w:val="17"/>
  </w:num>
  <w:num w:numId="11" w16cid:durableId="997922747">
    <w:abstractNumId w:val="18"/>
  </w:num>
  <w:num w:numId="12" w16cid:durableId="1082294081">
    <w:abstractNumId w:val="5"/>
  </w:num>
  <w:num w:numId="13" w16cid:durableId="1793936635">
    <w:abstractNumId w:val="19"/>
  </w:num>
  <w:num w:numId="14" w16cid:durableId="19206059">
    <w:abstractNumId w:val="8"/>
  </w:num>
  <w:num w:numId="15" w16cid:durableId="268782645">
    <w:abstractNumId w:val="12"/>
  </w:num>
  <w:num w:numId="16" w16cid:durableId="1539733443">
    <w:abstractNumId w:val="4"/>
  </w:num>
  <w:num w:numId="17" w16cid:durableId="1102993784">
    <w:abstractNumId w:val="13"/>
  </w:num>
  <w:num w:numId="18" w16cid:durableId="1983998884">
    <w:abstractNumId w:val="15"/>
  </w:num>
  <w:num w:numId="19" w16cid:durableId="117379629">
    <w:abstractNumId w:val="14"/>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0" w16cid:durableId="1307510525">
    <w:abstractNumId w:val="1"/>
  </w:num>
  <w:num w:numId="21" w16cid:durableId="1424842995">
    <w:abstractNumId w:val="16"/>
  </w:num>
  <w:num w:numId="22" w16cid:durableId="576937289">
    <w:abstractNumId w:val="2"/>
  </w:num>
  <w:num w:numId="23" w16cid:durableId="1588343005">
    <w:abstractNumId w:val="21"/>
  </w:num>
  <w:num w:numId="24" w16cid:durableId="414278279">
    <w:abstractNumId w:val="9"/>
  </w:num>
  <w:num w:numId="25" w16cid:durableId="17905832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655019">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ária Bosnovičová">
    <w15:presenceInfo w15:providerId="Windows Live" w15:userId="c55c3d414a2fcd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ttachedTemplate r:id="rId1"/>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C64"/>
    <w:rsid w:val="00005CB5"/>
    <w:rsid w:val="00007812"/>
    <w:rsid w:val="000111E3"/>
    <w:rsid w:val="00013307"/>
    <w:rsid w:val="000158F2"/>
    <w:rsid w:val="000177A7"/>
    <w:rsid w:val="00022296"/>
    <w:rsid w:val="00023981"/>
    <w:rsid w:val="00030DBD"/>
    <w:rsid w:val="000321B3"/>
    <w:rsid w:val="000324B6"/>
    <w:rsid w:val="00047CD9"/>
    <w:rsid w:val="00047CE5"/>
    <w:rsid w:val="00053AEA"/>
    <w:rsid w:val="000559A2"/>
    <w:rsid w:val="00056E34"/>
    <w:rsid w:val="0005780F"/>
    <w:rsid w:val="000624B9"/>
    <w:rsid w:val="000652CF"/>
    <w:rsid w:val="00066373"/>
    <w:rsid w:val="000816A7"/>
    <w:rsid w:val="00081FEA"/>
    <w:rsid w:val="00085EFB"/>
    <w:rsid w:val="00092DD9"/>
    <w:rsid w:val="000A1434"/>
    <w:rsid w:val="000A1917"/>
    <w:rsid w:val="000A37A2"/>
    <w:rsid w:val="000A4417"/>
    <w:rsid w:val="000A7E99"/>
    <w:rsid w:val="000B33A9"/>
    <w:rsid w:val="000B3D64"/>
    <w:rsid w:val="000B5843"/>
    <w:rsid w:val="000C06A4"/>
    <w:rsid w:val="000C3C3A"/>
    <w:rsid w:val="000C5CD5"/>
    <w:rsid w:val="000C628F"/>
    <w:rsid w:val="000C6AD6"/>
    <w:rsid w:val="000C7081"/>
    <w:rsid w:val="000D07CF"/>
    <w:rsid w:val="000D7ABC"/>
    <w:rsid w:val="000E081D"/>
    <w:rsid w:val="000E1D14"/>
    <w:rsid w:val="000E5941"/>
    <w:rsid w:val="000E6533"/>
    <w:rsid w:val="000E7D2C"/>
    <w:rsid w:val="00115B63"/>
    <w:rsid w:val="001163AF"/>
    <w:rsid w:val="00117567"/>
    <w:rsid w:val="001252C3"/>
    <w:rsid w:val="00134CAC"/>
    <w:rsid w:val="00136DC9"/>
    <w:rsid w:val="00142635"/>
    <w:rsid w:val="001477B2"/>
    <w:rsid w:val="00160602"/>
    <w:rsid w:val="00160E4B"/>
    <w:rsid w:val="00164A5B"/>
    <w:rsid w:val="00171C46"/>
    <w:rsid w:val="00174375"/>
    <w:rsid w:val="001772F8"/>
    <w:rsid w:val="00177A29"/>
    <w:rsid w:val="00185D4F"/>
    <w:rsid w:val="00191626"/>
    <w:rsid w:val="001979ED"/>
    <w:rsid w:val="001A0272"/>
    <w:rsid w:val="001A0543"/>
    <w:rsid w:val="001A6A3C"/>
    <w:rsid w:val="001A7EC7"/>
    <w:rsid w:val="001B26B1"/>
    <w:rsid w:val="001B34E2"/>
    <w:rsid w:val="001B72ED"/>
    <w:rsid w:val="001C25A7"/>
    <w:rsid w:val="001C37B5"/>
    <w:rsid w:val="001C79C3"/>
    <w:rsid w:val="001D083C"/>
    <w:rsid w:val="001E5CE5"/>
    <w:rsid w:val="001E6CEE"/>
    <w:rsid w:val="001E7B9E"/>
    <w:rsid w:val="001F1A95"/>
    <w:rsid w:val="001F3F2B"/>
    <w:rsid w:val="001F403B"/>
    <w:rsid w:val="002003A1"/>
    <w:rsid w:val="00202D5C"/>
    <w:rsid w:val="00204401"/>
    <w:rsid w:val="00211962"/>
    <w:rsid w:val="00212619"/>
    <w:rsid w:val="002156FF"/>
    <w:rsid w:val="002260BA"/>
    <w:rsid w:val="002376B2"/>
    <w:rsid w:val="0024035A"/>
    <w:rsid w:val="0024797F"/>
    <w:rsid w:val="002534BF"/>
    <w:rsid w:val="00256380"/>
    <w:rsid w:val="002604C5"/>
    <w:rsid w:val="00261235"/>
    <w:rsid w:val="002629C1"/>
    <w:rsid w:val="00265661"/>
    <w:rsid w:val="00274EC2"/>
    <w:rsid w:val="002770FA"/>
    <w:rsid w:val="0028147A"/>
    <w:rsid w:val="00285B0A"/>
    <w:rsid w:val="0029184C"/>
    <w:rsid w:val="0029419C"/>
    <w:rsid w:val="0029704B"/>
    <w:rsid w:val="002977E7"/>
    <w:rsid w:val="002A2594"/>
    <w:rsid w:val="002A3B46"/>
    <w:rsid w:val="002A7D75"/>
    <w:rsid w:val="002B60DB"/>
    <w:rsid w:val="002C4B2F"/>
    <w:rsid w:val="002C54DC"/>
    <w:rsid w:val="002E12A9"/>
    <w:rsid w:val="002E648F"/>
    <w:rsid w:val="002F2E9B"/>
    <w:rsid w:val="002F471A"/>
    <w:rsid w:val="00306AF4"/>
    <w:rsid w:val="003107B8"/>
    <w:rsid w:val="00312B2D"/>
    <w:rsid w:val="003169A7"/>
    <w:rsid w:val="00330233"/>
    <w:rsid w:val="00331812"/>
    <w:rsid w:val="00335775"/>
    <w:rsid w:val="0033746B"/>
    <w:rsid w:val="003445B1"/>
    <w:rsid w:val="00346594"/>
    <w:rsid w:val="00346B02"/>
    <w:rsid w:val="00350966"/>
    <w:rsid w:val="0035332F"/>
    <w:rsid w:val="00360837"/>
    <w:rsid w:val="00363A44"/>
    <w:rsid w:val="00371DBD"/>
    <w:rsid w:val="00376065"/>
    <w:rsid w:val="00377568"/>
    <w:rsid w:val="00383019"/>
    <w:rsid w:val="0038565A"/>
    <w:rsid w:val="00387CD7"/>
    <w:rsid w:val="003926C6"/>
    <w:rsid w:val="003A2CD1"/>
    <w:rsid w:val="003A458B"/>
    <w:rsid w:val="003A4E4E"/>
    <w:rsid w:val="003B0F15"/>
    <w:rsid w:val="003B51A7"/>
    <w:rsid w:val="003B52D0"/>
    <w:rsid w:val="003B71FB"/>
    <w:rsid w:val="003C0058"/>
    <w:rsid w:val="003C3DCC"/>
    <w:rsid w:val="003C419B"/>
    <w:rsid w:val="003D2E9B"/>
    <w:rsid w:val="003D76B9"/>
    <w:rsid w:val="003E27CD"/>
    <w:rsid w:val="003E6E0A"/>
    <w:rsid w:val="003E72FF"/>
    <w:rsid w:val="003F10EF"/>
    <w:rsid w:val="003F1272"/>
    <w:rsid w:val="003F64EC"/>
    <w:rsid w:val="00401000"/>
    <w:rsid w:val="00402078"/>
    <w:rsid w:val="00403C64"/>
    <w:rsid w:val="00404526"/>
    <w:rsid w:val="00411FD1"/>
    <w:rsid w:val="00420A59"/>
    <w:rsid w:val="00422C44"/>
    <w:rsid w:val="004274CE"/>
    <w:rsid w:val="00427907"/>
    <w:rsid w:val="00427B64"/>
    <w:rsid w:val="00430606"/>
    <w:rsid w:val="004342C9"/>
    <w:rsid w:val="004372FF"/>
    <w:rsid w:val="00437DA0"/>
    <w:rsid w:val="00440D8A"/>
    <w:rsid w:val="004424AA"/>
    <w:rsid w:val="00444105"/>
    <w:rsid w:val="00444640"/>
    <w:rsid w:val="0044552D"/>
    <w:rsid w:val="00457498"/>
    <w:rsid w:val="00460DBA"/>
    <w:rsid w:val="004660D0"/>
    <w:rsid w:val="004704AE"/>
    <w:rsid w:val="004709B0"/>
    <w:rsid w:val="00470E7A"/>
    <w:rsid w:val="00480D43"/>
    <w:rsid w:val="00481E86"/>
    <w:rsid w:val="00482444"/>
    <w:rsid w:val="00485F3A"/>
    <w:rsid w:val="00486EEF"/>
    <w:rsid w:val="004902FF"/>
    <w:rsid w:val="004955D1"/>
    <w:rsid w:val="004A0AEE"/>
    <w:rsid w:val="004A3D95"/>
    <w:rsid w:val="004B01F3"/>
    <w:rsid w:val="004B7B13"/>
    <w:rsid w:val="004C0252"/>
    <w:rsid w:val="004C14C6"/>
    <w:rsid w:val="004D3042"/>
    <w:rsid w:val="004E3C74"/>
    <w:rsid w:val="004E6E5C"/>
    <w:rsid w:val="004F2A13"/>
    <w:rsid w:val="004F31C4"/>
    <w:rsid w:val="004F43BF"/>
    <w:rsid w:val="004F4972"/>
    <w:rsid w:val="0050075B"/>
    <w:rsid w:val="00501609"/>
    <w:rsid w:val="00502DDE"/>
    <w:rsid w:val="00507B91"/>
    <w:rsid w:val="00510334"/>
    <w:rsid w:val="00513FF9"/>
    <w:rsid w:val="005201E3"/>
    <w:rsid w:val="00524ED5"/>
    <w:rsid w:val="005254DA"/>
    <w:rsid w:val="00533AE8"/>
    <w:rsid w:val="00534E49"/>
    <w:rsid w:val="00544252"/>
    <w:rsid w:val="00551047"/>
    <w:rsid w:val="00555FE2"/>
    <w:rsid w:val="0057606E"/>
    <w:rsid w:val="00576D67"/>
    <w:rsid w:val="0058003D"/>
    <w:rsid w:val="00581A45"/>
    <w:rsid w:val="00586FF1"/>
    <w:rsid w:val="005A06C3"/>
    <w:rsid w:val="005A14BB"/>
    <w:rsid w:val="005A2FD9"/>
    <w:rsid w:val="005A43BA"/>
    <w:rsid w:val="005A450F"/>
    <w:rsid w:val="005A4E08"/>
    <w:rsid w:val="005B1251"/>
    <w:rsid w:val="005B325F"/>
    <w:rsid w:val="005B484F"/>
    <w:rsid w:val="005C5872"/>
    <w:rsid w:val="005C6533"/>
    <w:rsid w:val="005D7005"/>
    <w:rsid w:val="005D7663"/>
    <w:rsid w:val="005E2592"/>
    <w:rsid w:val="005E5372"/>
    <w:rsid w:val="005E5EFA"/>
    <w:rsid w:val="005F521D"/>
    <w:rsid w:val="00600623"/>
    <w:rsid w:val="00600DE4"/>
    <w:rsid w:val="00606007"/>
    <w:rsid w:val="006071B4"/>
    <w:rsid w:val="006110D9"/>
    <w:rsid w:val="00612A02"/>
    <w:rsid w:val="00613FBC"/>
    <w:rsid w:val="00615319"/>
    <w:rsid w:val="006240D4"/>
    <w:rsid w:val="006261D2"/>
    <w:rsid w:val="0062723E"/>
    <w:rsid w:val="00633ABC"/>
    <w:rsid w:val="0063575B"/>
    <w:rsid w:val="006414F6"/>
    <w:rsid w:val="00644188"/>
    <w:rsid w:val="006444A8"/>
    <w:rsid w:val="006445E5"/>
    <w:rsid w:val="00646108"/>
    <w:rsid w:val="00647F6D"/>
    <w:rsid w:val="006526CC"/>
    <w:rsid w:val="00654BB3"/>
    <w:rsid w:val="00655299"/>
    <w:rsid w:val="00656AB2"/>
    <w:rsid w:val="00657F0D"/>
    <w:rsid w:val="00662492"/>
    <w:rsid w:val="00671A7D"/>
    <w:rsid w:val="00677432"/>
    <w:rsid w:val="00683CB8"/>
    <w:rsid w:val="006903EE"/>
    <w:rsid w:val="006A187B"/>
    <w:rsid w:val="006A2777"/>
    <w:rsid w:val="006A3B54"/>
    <w:rsid w:val="006A6A7D"/>
    <w:rsid w:val="006A6EAF"/>
    <w:rsid w:val="006B258D"/>
    <w:rsid w:val="006B7F04"/>
    <w:rsid w:val="006C3776"/>
    <w:rsid w:val="006C65A8"/>
    <w:rsid w:val="006C781E"/>
    <w:rsid w:val="006D64E0"/>
    <w:rsid w:val="006D76A6"/>
    <w:rsid w:val="006E72BA"/>
    <w:rsid w:val="006F13F2"/>
    <w:rsid w:val="006F3411"/>
    <w:rsid w:val="006F3A2E"/>
    <w:rsid w:val="006F5ED0"/>
    <w:rsid w:val="006F629B"/>
    <w:rsid w:val="006F7DA1"/>
    <w:rsid w:val="00701269"/>
    <w:rsid w:val="00702C1B"/>
    <w:rsid w:val="00702CE7"/>
    <w:rsid w:val="00711D9F"/>
    <w:rsid w:val="00712174"/>
    <w:rsid w:val="00712251"/>
    <w:rsid w:val="00712FD5"/>
    <w:rsid w:val="007149A0"/>
    <w:rsid w:val="00722B20"/>
    <w:rsid w:val="00730C7F"/>
    <w:rsid w:val="00744B10"/>
    <w:rsid w:val="00744EE4"/>
    <w:rsid w:val="00762379"/>
    <w:rsid w:val="007625E5"/>
    <w:rsid w:val="00765815"/>
    <w:rsid w:val="00775447"/>
    <w:rsid w:val="0077791C"/>
    <w:rsid w:val="007849A1"/>
    <w:rsid w:val="007852F4"/>
    <w:rsid w:val="00787D94"/>
    <w:rsid w:val="007905D5"/>
    <w:rsid w:val="00791963"/>
    <w:rsid w:val="007A4E5F"/>
    <w:rsid w:val="007B21EF"/>
    <w:rsid w:val="007B2677"/>
    <w:rsid w:val="007B2B46"/>
    <w:rsid w:val="007B59AC"/>
    <w:rsid w:val="007C1C1B"/>
    <w:rsid w:val="007C1E1B"/>
    <w:rsid w:val="007C2879"/>
    <w:rsid w:val="007C7604"/>
    <w:rsid w:val="007D0C9D"/>
    <w:rsid w:val="007D3576"/>
    <w:rsid w:val="007D49D4"/>
    <w:rsid w:val="007D50AF"/>
    <w:rsid w:val="007D6818"/>
    <w:rsid w:val="007E5302"/>
    <w:rsid w:val="007F00F3"/>
    <w:rsid w:val="007F0873"/>
    <w:rsid w:val="007F5650"/>
    <w:rsid w:val="00800FC6"/>
    <w:rsid w:val="00801568"/>
    <w:rsid w:val="00804966"/>
    <w:rsid w:val="0080517A"/>
    <w:rsid w:val="00805AB7"/>
    <w:rsid w:val="008120F5"/>
    <w:rsid w:val="008167D3"/>
    <w:rsid w:val="00833158"/>
    <w:rsid w:val="0084022C"/>
    <w:rsid w:val="00841E8A"/>
    <w:rsid w:val="00844EC3"/>
    <w:rsid w:val="00845A1E"/>
    <w:rsid w:val="008461FA"/>
    <w:rsid w:val="008514A8"/>
    <w:rsid w:val="00851E0C"/>
    <w:rsid w:val="00852062"/>
    <w:rsid w:val="008616DF"/>
    <w:rsid w:val="008631F2"/>
    <w:rsid w:val="008729D8"/>
    <w:rsid w:val="00882F65"/>
    <w:rsid w:val="008940B1"/>
    <w:rsid w:val="008953A7"/>
    <w:rsid w:val="0089580A"/>
    <w:rsid w:val="00896588"/>
    <w:rsid w:val="00897B84"/>
    <w:rsid w:val="008A2EB5"/>
    <w:rsid w:val="008A7393"/>
    <w:rsid w:val="008B03C4"/>
    <w:rsid w:val="008B09AF"/>
    <w:rsid w:val="008B4259"/>
    <w:rsid w:val="008B61BB"/>
    <w:rsid w:val="008C04A8"/>
    <w:rsid w:val="008C3408"/>
    <w:rsid w:val="008C6E1E"/>
    <w:rsid w:val="008D3ECA"/>
    <w:rsid w:val="008E5E0A"/>
    <w:rsid w:val="008F3E8F"/>
    <w:rsid w:val="009175B4"/>
    <w:rsid w:val="009209B6"/>
    <w:rsid w:val="00921E53"/>
    <w:rsid w:val="00922D8B"/>
    <w:rsid w:val="00926C45"/>
    <w:rsid w:val="009271DC"/>
    <w:rsid w:val="0093166F"/>
    <w:rsid w:val="0093298A"/>
    <w:rsid w:val="0095261D"/>
    <w:rsid w:val="0095265F"/>
    <w:rsid w:val="00952AF0"/>
    <w:rsid w:val="00957ECD"/>
    <w:rsid w:val="00960281"/>
    <w:rsid w:val="00960673"/>
    <w:rsid w:val="009632A9"/>
    <w:rsid w:val="00965D46"/>
    <w:rsid w:val="009669F0"/>
    <w:rsid w:val="0097029E"/>
    <w:rsid w:val="00971CC7"/>
    <w:rsid w:val="00980234"/>
    <w:rsid w:val="00985F75"/>
    <w:rsid w:val="00992BE6"/>
    <w:rsid w:val="00993C7E"/>
    <w:rsid w:val="009A78C9"/>
    <w:rsid w:val="009C2049"/>
    <w:rsid w:val="009C54A7"/>
    <w:rsid w:val="009C5AFA"/>
    <w:rsid w:val="009D0C02"/>
    <w:rsid w:val="009D1309"/>
    <w:rsid w:val="009D3CCF"/>
    <w:rsid w:val="009D49FD"/>
    <w:rsid w:val="009D6CCE"/>
    <w:rsid w:val="009E2636"/>
    <w:rsid w:val="009E32A7"/>
    <w:rsid w:val="009F06F6"/>
    <w:rsid w:val="009F0898"/>
    <w:rsid w:val="009F2CE6"/>
    <w:rsid w:val="009F5118"/>
    <w:rsid w:val="00A0246D"/>
    <w:rsid w:val="00A05EF3"/>
    <w:rsid w:val="00A07413"/>
    <w:rsid w:val="00A12399"/>
    <w:rsid w:val="00A13F5B"/>
    <w:rsid w:val="00A25DED"/>
    <w:rsid w:val="00A335A1"/>
    <w:rsid w:val="00A44D1A"/>
    <w:rsid w:val="00A5006D"/>
    <w:rsid w:val="00A50D98"/>
    <w:rsid w:val="00A526CC"/>
    <w:rsid w:val="00A54268"/>
    <w:rsid w:val="00A543E7"/>
    <w:rsid w:val="00A56F1B"/>
    <w:rsid w:val="00A60A73"/>
    <w:rsid w:val="00A61BEC"/>
    <w:rsid w:val="00A61C1B"/>
    <w:rsid w:val="00A66FE3"/>
    <w:rsid w:val="00A67A79"/>
    <w:rsid w:val="00A752EF"/>
    <w:rsid w:val="00A835C4"/>
    <w:rsid w:val="00A92FE0"/>
    <w:rsid w:val="00A953D6"/>
    <w:rsid w:val="00AA0B34"/>
    <w:rsid w:val="00AB041A"/>
    <w:rsid w:val="00AB2669"/>
    <w:rsid w:val="00AC01A6"/>
    <w:rsid w:val="00AC1336"/>
    <w:rsid w:val="00AC2966"/>
    <w:rsid w:val="00AC3639"/>
    <w:rsid w:val="00AC5344"/>
    <w:rsid w:val="00AC53B7"/>
    <w:rsid w:val="00AD2305"/>
    <w:rsid w:val="00AD4214"/>
    <w:rsid w:val="00AD43D8"/>
    <w:rsid w:val="00AD6684"/>
    <w:rsid w:val="00AD70ED"/>
    <w:rsid w:val="00AD724E"/>
    <w:rsid w:val="00AE1C1B"/>
    <w:rsid w:val="00AE24D9"/>
    <w:rsid w:val="00B00827"/>
    <w:rsid w:val="00B0635C"/>
    <w:rsid w:val="00B07107"/>
    <w:rsid w:val="00B105F6"/>
    <w:rsid w:val="00B160A2"/>
    <w:rsid w:val="00B40615"/>
    <w:rsid w:val="00B427DE"/>
    <w:rsid w:val="00B43DC5"/>
    <w:rsid w:val="00B50423"/>
    <w:rsid w:val="00B5146E"/>
    <w:rsid w:val="00B52B1A"/>
    <w:rsid w:val="00B53AB9"/>
    <w:rsid w:val="00B53D57"/>
    <w:rsid w:val="00B55520"/>
    <w:rsid w:val="00B5759A"/>
    <w:rsid w:val="00B67D39"/>
    <w:rsid w:val="00B72FF0"/>
    <w:rsid w:val="00B74D70"/>
    <w:rsid w:val="00B9106A"/>
    <w:rsid w:val="00B9466B"/>
    <w:rsid w:val="00BA3BC5"/>
    <w:rsid w:val="00BA45E1"/>
    <w:rsid w:val="00BA504A"/>
    <w:rsid w:val="00BC3ACA"/>
    <w:rsid w:val="00BC4EDA"/>
    <w:rsid w:val="00BC66FD"/>
    <w:rsid w:val="00BC7975"/>
    <w:rsid w:val="00BD4096"/>
    <w:rsid w:val="00BD45FA"/>
    <w:rsid w:val="00BD6B6A"/>
    <w:rsid w:val="00BD701F"/>
    <w:rsid w:val="00BD7568"/>
    <w:rsid w:val="00BE1641"/>
    <w:rsid w:val="00BE7A72"/>
    <w:rsid w:val="00BF49CD"/>
    <w:rsid w:val="00C0069A"/>
    <w:rsid w:val="00C01620"/>
    <w:rsid w:val="00C03029"/>
    <w:rsid w:val="00C0326E"/>
    <w:rsid w:val="00C04D77"/>
    <w:rsid w:val="00C05B12"/>
    <w:rsid w:val="00C1720A"/>
    <w:rsid w:val="00C20FC0"/>
    <w:rsid w:val="00C2389C"/>
    <w:rsid w:val="00C244D2"/>
    <w:rsid w:val="00C33146"/>
    <w:rsid w:val="00C331FA"/>
    <w:rsid w:val="00C33A6F"/>
    <w:rsid w:val="00C368D1"/>
    <w:rsid w:val="00C41062"/>
    <w:rsid w:val="00C4145F"/>
    <w:rsid w:val="00C4157C"/>
    <w:rsid w:val="00C417CA"/>
    <w:rsid w:val="00C43608"/>
    <w:rsid w:val="00C46F60"/>
    <w:rsid w:val="00C51AF8"/>
    <w:rsid w:val="00C60FEE"/>
    <w:rsid w:val="00C6273E"/>
    <w:rsid w:val="00C64423"/>
    <w:rsid w:val="00C64EE9"/>
    <w:rsid w:val="00C678A9"/>
    <w:rsid w:val="00C737B9"/>
    <w:rsid w:val="00C85E89"/>
    <w:rsid w:val="00C85F3D"/>
    <w:rsid w:val="00C86198"/>
    <w:rsid w:val="00C91E14"/>
    <w:rsid w:val="00C91E19"/>
    <w:rsid w:val="00CB284F"/>
    <w:rsid w:val="00CB4104"/>
    <w:rsid w:val="00CC0169"/>
    <w:rsid w:val="00CC3878"/>
    <w:rsid w:val="00CC4171"/>
    <w:rsid w:val="00CC4DDD"/>
    <w:rsid w:val="00CD256C"/>
    <w:rsid w:val="00CD3BD3"/>
    <w:rsid w:val="00CD5C2F"/>
    <w:rsid w:val="00CE06BA"/>
    <w:rsid w:val="00CE42F8"/>
    <w:rsid w:val="00CE73FB"/>
    <w:rsid w:val="00CE7622"/>
    <w:rsid w:val="00CF0152"/>
    <w:rsid w:val="00D00768"/>
    <w:rsid w:val="00D065B4"/>
    <w:rsid w:val="00D13172"/>
    <w:rsid w:val="00D14580"/>
    <w:rsid w:val="00D16788"/>
    <w:rsid w:val="00D1702B"/>
    <w:rsid w:val="00D21265"/>
    <w:rsid w:val="00D23670"/>
    <w:rsid w:val="00D26EB0"/>
    <w:rsid w:val="00D27DE0"/>
    <w:rsid w:val="00D27FF8"/>
    <w:rsid w:val="00D34AF4"/>
    <w:rsid w:val="00D358FF"/>
    <w:rsid w:val="00D365BC"/>
    <w:rsid w:val="00D36CBF"/>
    <w:rsid w:val="00D45AEF"/>
    <w:rsid w:val="00D45B1A"/>
    <w:rsid w:val="00D46048"/>
    <w:rsid w:val="00D4735E"/>
    <w:rsid w:val="00D5282A"/>
    <w:rsid w:val="00D52E99"/>
    <w:rsid w:val="00D56D6A"/>
    <w:rsid w:val="00D61F67"/>
    <w:rsid w:val="00D6289E"/>
    <w:rsid w:val="00D632C4"/>
    <w:rsid w:val="00D668ED"/>
    <w:rsid w:val="00D73EB5"/>
    <w:rsid w:val="00D74BB9"/>
    <w:rsid w:val="00D75592"/>
    <w:rsid w:val="00D76B99"/>
    <w:rsid w:val="00D818FF"/>
    <w:rsid w:val="00D81EF4"/>
    <w:rsid w:val="00D82169"/>
    <w:rsid w:val="00D926CD"/>
    <w:rsid w:val="00D93D24"/>
    <w:rsid w:val="00D95DA1"/>
    <w:rsid w:val="00DA0B30"/>
    <w:rsid w:val="00DA7ED3"/>
    <w:rsid w:val="00DC72E1"/>
    <w:rsid w:val="00DE4B63"/>
    <w:rsid w:val="00DF3521"/>
    <w:rsid w:val="00DF37FA"/>
    <w:rsid w:val="00DF62ED"/>
    <w:rsid w:val="00E01080"/>
    <w:rsid w:val="00E02408"/>
    <w:rsid w:val="00E0659D"/>
    <w:rsid w:val="00E07B84"/>
    <w:rsid w:val="00E1152B"/>
    <w:rsid w:val="00E13B27"/>
    <w:rsid w:val="00E17275"/>
    <w:rsid w:val="00E207B8"/>
    <w:rsid w:val="00E2231F"/>
    <w:rsid w:val="00E26966"/>
    <w:rsid w:val="00E2796C"/>
    <w:rsid w:val="00E31437"/>
    <w:rsid w:val="00E31C20"/>
    <w:rsid w:val="00E325C1"/>
    <w:rsid w:val="00E32F6E"/>
    <w:rsid w:val="00E33766"/>
    <w:rsid w:val="00E36BB0"/>
    <w:rsid w:val="00E45AAD"/>
    <w:rsid w:val="00E5443B"/>
    <w:rsid w:val="00E547F3"/>
    <w:rsid w:val="00E55C97"/>
    <w:rsid w:val="00E5776D"/>
    <w:rsid w:val="00E60166"/>
    <w:rsid w:val="00E61CE1"/>
    <w:rsid w:val="00E65388"/>
    <w:rsid w:val="00E757E4"/>
    <w:rsid w:val="00E76B5A"/>
    <w:rsid w:val="00E80D67"/>
    <w:rsid w:val="00E8134D"/>
    <w:rsid w:val="00E84AB9"/>
    <w:rsid w:val="00E87348"/>
    <w:rsid w:val="00E90AAE"/>
    <w:rsid w:val="00E91521"/>
    <w:rsid w:val="00EA10E6"/>
    <w:rsid w:val="00EA2CAF"/>
    <w:rsid w:val="00EA3B00"/>
    <w:rsid w:val="00EA4704"/>
    <w:rsid w:val="00EA78ED"/>
    <w:rsid w:val="00EB2F4A"/>
    <w:rsid w:val="00EB4712"/>
    <w:rsid w:val="00EB7A53"/>
    <w:rsid w:val="00EC0965"/>
    <w:rsid w:val="00ED1CF5"/>
    <w:rsid w:val="00ED4277"/>
    <w:rsid w:val="00EE4EF1"/>
    <w:rsid w:val="00EF1C93"/>
    <w:rsid w:val="00EF592E"/>
    <w:rsid w:val="00F0019F"/>
    <w:rsid w:val="00F01358"/>
    <w:rsid w:val="00F04233"/>
    <w:rsid w:val="00F0470D"/>
    <w:rsid w:val="00F04B3A"/>
    <w:rsid w:val="00F06933"/>
    <w:rsid w:val="00F11A0E"/>
    <w:rsid w:val="00F17717"/>
    <w:rsid w:val="00F25D2A"/>
    <w:rsid w:val="00F33390"/>
    <w:rsid w:val="00F34733"/>
    <w:rsid w:val="00F34F46"/>
    <w:rsid w:val="00F36A5C"/>
    <w:rsid w:val="00F37DBD"/>
    <w:rsid w:val="00F4167F"/>
    <w:rsid w:val="00F43269"/>
    <w:rsid w:val="00F433E7"/>
    <w:rsid w:val="00F5236B"/>
    <w:rsid w:val="00F53D6E"/>
    <w:rsid w:val="00F61796"/>
    <w:rsid w:val="00F62CDB"/>
    <w:rsid w:val="00F67486"/>
    <w:rsid w:val="00F71F7D"/>
    <w:rsid w:val="00F85226"/>
    <w:rsid w:val="00F86F0B"/>
    <w:rsid w:val="00F94E54"/>
    <w:rsid w:val="00FA62E9"/>
    <w:rsid w:val="00FB3716"/>
    <w:rsid w:val="00FB50D8"/>
    <w:rsid w:val="00FC3D54"/>
    <w:rsid w:val="00FD0524"/>
    <w:rsid w:val="00FD4686"/>
    <w:rsid w:val="00FE477B"/>
    <w:rsid w:val="00FE6EFA"/>
    <w:rsid w:val="00FF1006"/>
    <w:rsid w:val="00FF136F"/>
    <w:rsid w:val="00FF2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E92C7"/>
  <w15:docId w15:val="{D752934E-F574-4119-9FCC-A7BB143D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autoSpaceDE w:val="0"/>
      <w:textAlignment w:val="baseline"/>
    </w:pPr>
    <w:rPr>
      <w:lang w:eastAsia="ar-SA"/>
    </w:rPr>
  </w:style>
  <w:style w:type="paragraph" w:styleId="Heading1">
    <w:name w:val="heading 1"/>
    <w:basedOn w:val="Normal"/>
    <w:next w:val="Normal"/>
    <w:qFormat/>
    <w:pPr>
      <w:keepNext/>
      <w:numPr>
        <w:numId w:val="1"/>
      </w:numPr>
      <w:jc w:val="center"/>
      <w:outlineLvl w:val="0"/>
    </w:pPr>
    <w:rPr>
      <w:b/>
      <w:bCs/>
      <w:sz w:val="24"/>
    </w:rPr>
  </w:style>
  <w:style w:type="paragraph" w:styleId="Heading2">
    <w:name w:val="heading 2"/>
    <w:basedOn w:val="Normal"/>
    <w:next w:val="Normal"/>
    <w:qFormat/>
    <w:pPr>
      <w:keepNext/>
      <w:numPr>
        <w:ilvl w:val="1"/>
        <w:numId w:val="1"/>
      </w:numPr>
      <w:overflowPunct/>
      <w:autoSpaceDE/>
      <w:jc w:val="both"/>
      <w:textAlignment w:val="auto"/>
      <w:outlineLvl w:val="1"/>
    </w:pPr>
    <w:rPr>
      <w:rFonts w:ascii="Arial" w:hAnsi="Arial" w:cs="Arial"/>
      <w:color w:val="00008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andardnpsmoodstavce1">
    <w:name w:val="Standardní písmo odstavce1"/>
  </w:style>
  <w:style w:type="character" w:styleId="PageNumber">
    <w:name w:val="page number"/>
    <w:basedOn w:val="Standardnpsmoodstavce1"/>
    <w:uiPriority w:val="99"/>
    <w:semiHidden/>
  </w:style>
  <w:style w:type="character" w:customStyle="1" w:styleId="platne1">
    <w:name w:val="platne1"/>
    <w:basedOn w:val="Standardnpsmoodstavce1"/>
  </w:style>
  <w:style w:type="character" w:customStyle="1" w:styleId="1AlternativaChar">
    <w:name w:val="1 Alternativa Char"/>
    <w:rPr>
      <w:rFonts w:ascii="Arial" w:hAnsi="Arial" w:cs="Arial"/>
      <w:b/>
      <w:color w:val="FF0000"/>
      <w:sz w:val="22"/>
      <w:szCs w:val="24"/>
      <w:lang w:val="cs-CZ" w:eastAsia="ar-SA" w:bidi="ar-SA"/>
    </w:rPr>
  </w:style>
  <w:style w:type="character" w:customStyle="1" w:styleId="2AlternativaChar">
    <w:name w:val="2 Alternativa Char"/>
    <w:rPr>
      <w:rFonts w:ascii="Arial" w:hAnsi="Arial" w:cs="Arial"/>
      <w:color w:val="FF0000"/>
      <w:sz w:val="22"/>
      <w:szCs w:val="24"/>
      <w:lang w:val="cs-CZ" w:eastAsia="ar-SA" w:bidi="ar-SA"/>
    </w:rPr>
  </w:style>
  <w:style w:type="character" w:customStyle="1" w:styleId="TextCharChar">
    <w:name w:val="Text Char Char"/>
    <w:rPr>
      <w:rFonts w:ascii="Arial" w:hAnsi="Arial"/>
      <w:sz w:val="22"/>
      <w:szCs w:val="24"/>
      <w:lang w:val="cs-CZ" w:eastAsia="ar-SA" w:bidi="ar-SA"/>
    </w:rPr>
  </w:style>
  <w:style w:type="character" w:customStyle="1" w:styleId="platne">
    <w:name w:val="platne"/>
    <w:basedOn w:val="Standardnpsmoodstavce1"/>
  </w:style>
  <w:style w:type="paragraph" w:customStyle="1" w:styleId="Nadpis">
    <w:name w:val="Nadpis"/>
    <w:basedOn w:val="Normal"/>
    <w:next w:val="BodyText"/>
    <w:pPr>
      <w:keepNext/>
      <w:spacing w:before="240" w:after="120"/>
    </w:pPr>
    <w:rPr>
      <w:rFonts w:ascii="Arial" w:eastAsia="Andale Sans UI" w:hAnsi="Arial" w:cs="Andale Sans UI"/>
      <w:sz w:val="28"/>
      <w:szCs w:val="28"/>
    </w:rPr>
  </w:style>
  <w:style w:type="paragraph" w:styleId="BodyText">
    <w:name w:val="Body Text"/>
    <w:basedOn w:val="Normal"/>
    <w:link w:val="BodyTextChar"/>
    <w:semiHidden/>
    <w:pPr>
      <w:jc w:val="both"/>
    </w:pPr>
    <w:rPr>
      <w:sz w:val="24"/>
    </w:rPr>
  </w:style>
  <w:style w:type="paragraph" w:styleId="List">
    <w:name w:val="List"/>
    <w:basedOn w:val="BodyText"/>
    <w:semiHidden/>
    <w:rPr>
      <w:rFonts w:cs="Andale Sans UI"/>
    </w:rPr>
  </w:style>
  <w:style w:type="paragraph" w:customStyle="1" w:styleId="Popisek">
    <w:name w:val="Popisek"/>
    <w:basedOn w:val="Normal"/>
    <w:pPr>
      <w:suppressLineNumbers/>
      <w:spacing w:before="120" w:after="120"/>
    </w:pPr>
    <w:rPr>
      <w:rFonts w:cs="Andale Sans UI"/>
      <w:i/>
      <w:iCs/>
      <w:sz w:val="24"/>
      <w:szCs w:val="24"/>
    </w:rPr>
  </w:style>
  <w:style w:type="paragraph" w:customStyle="1" w:styleId="Rejstk">
    <w:name w:val="Rejstřík"/>
    <w:basedOn w:val="Normal"/>
    <w:pPr>
      <w:suppressLineNumbers/>
    </w:pPr>
    <w:rPr>
      <w:rFonts w:cs="Andale Sans UI"/>
    </w:rPr>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paragraph" w:customStyle="1" w:styleId="0">
    <w:name w:val="0"/>
    <w:basedOn w:val="Normal"/>
    <w:pPr>
      <w:ind w:left="284" w:hanging="284"/>
      <w:jc w:val="both"/>
    </w:pPr>
    <w:rPr>
      <w:sz w:val="24"/>
    </w:rPr>
  </w:style>
  <w:style w:type="paragraph" w:customStyle="1" w:styleId="1">
    <w:name w:val="1"/>
    <w:basedOn w:val="0"/>
    <w:pPr>
      <w:ind w:left="567"/>
    </w:pPr>
  </w:style>
  <w:style w:type="paragraph" w:customStyle="1" w:styleId="Zkladntext21">
    <w:name w:val="Základní text 21"/>
    <w:basedOn w:val="Normal"/>
    <w:pPr>
      <w:jc w:val="both"/>
    </w:pPr>
    <w:rPr>
      <w:i/>
      <w:iCs/>
      <w:sz w:val="24"/>
    </w:rPr>
  </w:style>
  <w:style w:type="paragraph" w:customStyle="1" w:styleId="Normodsaz">
    <w:name w:val="Norm.odsaz."/>
    <w:basedOn w:val="Normal"/>
    <w:pPr>
      <w:overflowPunct/>
      <w:autoSpaceDE/>
      <w:ind w:left="567" w:hanging="567"/>
      <w:jc w:val="both"/>
      <w:textAlignment w:val="auto"/>
    </w:pPr>
    <w:rPr>
      <w:sz w:val="24"/>
    </w:rPr>
  </w:style>
  <w:style w:type="paragraph" w:styleId="BodyTextIndent">
    <w:name w:val="Body Text Indent"/>
    <w:basedOn w:val="Normal"/>
    <w:semiHidden/>
    <w:pPr>
      <w:overflowPunct/>
      <w:autoSpaceDE/>
      <w:jc w:val="both"/>
      <w:textAlignment w:val="auto"/>
    </w:pPr>
    <w:rPr>
      <w:rFonts w:ascii="Arial" w:hAnsi="Arial"/>
      <w:sz w:val="22"/>
    </w:rPr>
  </w:style>
  <w:style w:type="paragraph" w:customStyle="1" w:styleId="Zkladntextodsazen21">
    <w:name w:val="Základní text odsazený 21"/>
    <w:basedOn w:val="Normal"/>
    <w:pPr>
      <w:ind w:left="567" w:hanging="283"/>
      <w:jc w:val="both"/>
    </w:pPr>
    <w:rPr>
      <w:sz w:val="24"/>
    </w:rPr>
  </w:style>
  <w:style w:type="paragraph" w:customStyle="1" w:styleId="4sltext">
    <w:name w:val="4 čísl. text"/>
    <w:basedOn w:val="Normal"/>
    <w:link w:val="4sltextChar"/>
    <w:pPr>
      <w:overflowPunct/>
      <w:autoSpaceDE/>
      <w:spacing w:after="120"/>
      <w:ind w:left="1134" w:hanging="1134"/>
      <w:jc w:val="both"/>
      <w:textAlignment w:val="auto"/>
    </w:pPr>
    <w:rPr>
      <w:rFonts w:ascii="Arial" w:hAnsi="Arial"/>
      <w:sz w:val="22"/>
      <w:szCs w:val="24"/>
    </w:rPr>
  </w:style>
  <w:style w:type="paragraph" w:customStyle="1" w:styleId="2Nadpis">
    <w:name w:val="2 Nadpis"/>
    <w:basedOn w:val="Normal"/>
    <w:next w:val="Normal"/>
    <w:pPr>
      <w:keepNext/>
      <w:overflowPunct/>
      <w:autoSpaceDE/>
      <w:spacing w:after="120"/>
      <w:ind w:left="1134" w:hanging="1134"/>
      <w:jc w:val="both"/>
      <w:textAlignment w:val="auto"/>
    </w:pPr>
    <w:rPr>
      <w:rFonts w:ascii="Arial" w:hAnsi="Arial"/>
      <w:b/>
      <w:sz w:val="22"/>
      <w:szCs w:val="24"/>
    </w:rPr>
  </w:style>
  <w:style w:type="paragraph" w:customStyle="1" w:styleId="1Alternativa">
    <w:name w:val="1 Alternativa"/>
    <w:basedOn w:val="Normal"/>
    <w:next w:val="Normal"/>
    <w:pPr>
      <w:keepNext/>
      <w:overflowPunct/>
      <w:autoSpaceDE/>
      <w:spacing w:after="120"/>
      <w:ind w:left="1134"/>
      <w:jc w:val="both"/>
      <w:textAlignment w:val="auto"/>
    </w:pPr>
    <w:rPr>
      <w:rFonts w:ascii="Arial" w:hAnsi="Arial" w:cs="Arial"/>
      <w:b/>
      <w:color w:val="FF0000"/>
      <w:sz w:val="22"/>
      <w:szCs w:val="24"/>
    </w:rPr>
  </w:style>
  <w:style w:type="paragraph" w:customStyle="1" w:styleId="Odrtext">
    <w:name w:val="Odr. text"/>
    <w:basedOn w:val="Normal"/>
    <w:pPr>
      <w:overflowPunct/>
      <w:autoSpaceDE/>
      <w:spacing w:after="120"/>
      <w:ind w:left="1701" w:hanging="567"/>
      <w:jc w:val="both"/>
      <w:textAlignment w:val="auto"/>
    </w:pPr>
    <w:rPr>
      <w:rFonts w:ascii="Arial" w:hAnsi="Arial"/>
      <w:sz w:val="22"/>
      <w:szCs w:val="24"/>
    </w:rPr>
  </w:style>
  <w:style w:type="paragraph" w:customStyle="1" w:styleId="2Alternativa">
    <w:name w:val="2 Alternativa"/>
    <w:basedOn w:val="Normal"/>
    <w:next w:val="Normal"/>
    <w:pPr>
      <w:keepNext/>
      <w:overflowPunct/>
      <w:autoSpaceDE/>
      <w:spacing w:after="120"/>
      <w:ind w:left="1134"/>
      <w:jc w:val="both"/>
      <w:textAlignment w:val="auto"/>
    </w:pPr>
    <w:rPr>
      <w:rFonts w:ascii="Arial" w:hAnsi="Arial" w:cs="Arial"/>
      <w:color w:val="FF0000"/>
      <w:sz w:val="22"/>
      <w:szCs w:val="24"/>
    </w:rPr>
  </w:style>
  <w:style w:type="paragraph" w:customStyle="1" w:styleId="TextChar">
    <w:name w:val="Text Char"/>
    <w:basedOn w:val="Normal"/>
    <w:pPr>
      <w:overflowPunct/>
      <w:autoSpaceDE/>
      <w:spacing w:after="120"/>
      <w:ind w:left="1134"/>
      <w:jc w:val="both"/>
      <w:textAlignment w:val="auto"/>
    </w:pPr>
    <w:rPr>
      <w:rFonts w:ascii="Arial" w:hAnsi="Arial"/>
      <w:sz w:val="22"/>
      <w:szCs w:val="24"/>
    </w:rPr>
  </w:style>
  <w:style w:type="paragraph" w:customStyle="1" w:styleId="Normln1">
    <w:name w:val="Normální1"/>
    <w:basedOn w:val="Normal"/>
    <w:pPr>
      <w:widowControl w:val="0"/>
      <w:overflowPunct/>
      <w:textAlignment w:val="auto"/>
    </w:pPr>
    <w:rPr>
      <w:color w:val="000000"/>
      <w:sz w:val="24"/>
      <w:szCs w:val="24"/>
      <w:lang w:eastAsia="cs-CZ" w:bidi="cs-CZ"/>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textAlignment w:val="auto"/>
    </w:pPr>
    <w:rPr>
      <w:rFonts w:ascii="Courier New" w:hAnsi="Courier New" w:cs="Courier New"/>
    </w:rPr>
  </w:style>
  <w:style w:type="paragraph" w:customStyle="1" w:styleId="Obsahtabulky">
    <w:name w:val="Obsah tabulky"/>
    <w:basedOn w:val="Normal"/>
    <w:pPr>
      <w:suppressLineNumbers/>
    </w:pPr>
  </w:style>
  <w:style w:type="paragraph" w:customStyle="1" w:styleId="Nadpistabulky">
    <w:name w:val="Nadpis tabulky"/>
    <w:basedOn w:val="Obsahtabulky"/>
    <w:pPr>
      <w:jc w:val="center"/>
    </w:pPr>
    <w:rPr>
      <w:b/>
      <w:bCs/>
    </w:rPr>
  </w:style>
  <w:style w:type="character" w:customStyle="1" w:styleId="FontStyle64">
    <w:name w:val="Font Style64"/>
    <w:rPr>
      <w:rFonts w:ascii="Times New Roman" w:hAnsi="Times New Roman" w:cs="Times New Roman" w:hint="default"/>
      <w:sz w:val="18"/>
      <w:szCs w:val="18"/>
    </w:rPr>
  </w:style>
  <w:style w:type="paragraph" w:customStyle="1" w:styleId="Text">
    <w:name w:val="Text"/>
    <w:basedOn w:val="Normal"/>
    <w:pPr>
      <w:suppressAutoHyphens w:val="0"/>
      <w:overflowPunct/>
      <w:autoSpaceDE/>
      <w:spacing w:after="120"/>
      <w:ind w:left="1134"/>
      <w:jc w:val="both"/>
      <w:textAlignment w:val="auto"/>
    </w:pPr>
    <w:rPr>
      <w:rFonts w:ascii="Arial" w:hAnsi="Arial"/>
      <w:sz w:val="22"/>
      <w:szCs w:val="24"/>
      <w:lang w:eastAsia="cs-CZ"/>
    </w:rPr>
  </w:style>
  <w:style w:type="paragraph" w:styleId="BalloonText">
    <w:name w:val="Balloon Text"/>
    <w:basedOn w:val="Normal"/>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lang w:eastAsia="ar-SA"/>
    </w:rPr>
  </w:style>
  <w:style w:type="paragraph" w:customStyle="1" w:styleId="HLAVIKA">
    <w:name w:val="HLAVIČKA"/>
    <w:rsid w:val="00BF49CD"/>
    <w:pPr>
      <w:keepNext/>
      <w:tabs>
        <w:tab w:val="left" w:pos="3969"/>
      </w:tabs>
      <w:suppressAutoHyphens/>
    </w:pPr>
    <w:rPr>
      <w:rFonts w:ascii="Cambria" w:hAnsi="Cambria" w:cs="Cambria"/>
      <w:lang w:eastAsia="ar-SA"/>
    </w:rPr>
  </w:style>
  <w:style w:type="paragraph" w:customStyle="1" w:styleId="Default">
    <w:name w:val="Default"/>
    <w:rsid w:val="00992BE6"/>
    <w:pPr>
      <w:autoSpaceDE w:val="0"/>
      <w:autoSpaceDN w:val="0"/>
      <w:adjustRightInd w:val="0"/>
    </w:pPr>
    <w:rPr>
      <w:rFonts w:ascii="Arial" w:hAnsi="Arial" w:cs="Arial"/>
      <w:color w:val="000000"/>
      <w:sz w:val="24"/>
      <w:szCs w:val="24"/>
    </w:rPr>
  </w:style>
  <w:style w:type="character" w:customStyle="1" w:styleId="FontStyle52">
    <w:name w:val="Font Style52"/>
    <w:rsid w:val="00EB2F4A"/>
    <w:rPr>
      <w:rFonts w:ascii="Times New Roman" w:hAnsi="Times New Roman" w:cs="Times New Roman"/>
      <w:sz w:val="20"/>
      <w:szCs w:val="20"/>
    </w:rPr>
  </w:style>
  <w:style w:type="paragraph" w:styleId="NormalWeb">
    <w:name w:val="Normal (Web)"/>
    <w:basedOn w:val="Normal"/>
    <w:rsid w:val="009F2CE6"/>
    <w:pPr>
      <w:suppressAutoHyphens w:val="0"/>
      <w:overflowPunct/>
      <w:autoSpaceDE/>
      <w:spacing w:before="100" w:beforeAutospacing="1" w:after="100" w:afterAutospacing="1"/>
      <w:textAlignment w:val="auto"/>
    </w:pPr>
    <w:rPr>
      <w:sz w:val="24"/>
      <w:szCs w:val="24"/>
      <w:lang w:eastAsia="cs-CZ"/>
    </w:rPr>
  </w:style>
  <w:style w:type="character" w:customStyle="1" w:styleId="BodyTextChar">
    <w:name w:val="Body Text Char"/>
    <w:link w:val="BodyText"/>
    <w:semiHidden/>
    <w:rsid w:val="00F33390"/>
    <w:rPr>
      <w:sz w:val="24"/>
      <w:lang w:eastAsia="ar-SA"/>
    </w:rPr>
  </w:style>
  <w:style w:type="paragraph" w:customStyle="1" w:styleId="Nadpis1">
    <w:name w:val="Nadpis 1."/>
    <w:basedOn w:val="2Nadpis"/>
    <w:qFormat/>
    <w:rsid w:val="00D82169"/>
    <w:pPr>
      <w:spacing w:line="295" w:lineRule="auto"/>
      <w:ind w:left="720" w:hanging="360"/>
    </w:pPr>
    <w:rPr>
      <w:rFonts w:ascii="Calibri" w:hAnsi="Calibri" w:cs="Arial"/>
      <w:bCs/>
      <w:sz w:val="21"/>
      <w:szCs w:val="21"/>
    </w:rPr>
  </w:style>
  <w:style w:type="paragraph" w:customStyle="1" w:styleId="Cislovanyseznam1">
    <w:name w:val="Cislovany seznam 1"/>
    <w:basedOn w:val="4sltext"/>
    <w:link w:val="Cislovanyseznam1Char"/>
    <w:qFormat/>
    <w:rsid w:val="00D82169"/>
    <w:pPr>
      <w:spacing w:line="295" w:lineRule="auto"/>
      <w:ind w:left="720" w:hanging="360"/>
    </w:pPr>
    <w:rPr>
      <w:rFonts w:ascii="Calibri" w:hAnsi="Calibri" w:cs="Arial"/>
      <w:sz w:val="21"/>
      <w:szCs w:val="21"/>
    </w:rPr>
  </w:style>
  <w:style w:type="paragraph" w:customStyle="1" w:styleId="Cislovanyseznam111">
    <w:name w:val="Cislovany seznam 1.1.1"/>
    <w:basedOn w:val="4sltext"/>
    <w:qFormat/>
    <w:rsid w:val="00D82169"/>
    <w:pPr>
      <w:spacing w:line="295" w:lineRule="auto"/>
      <w:ind w:left="1080" w:hanging="720"/>
    </w:pPr>
    <w:rPr>
      <w:rFonts w:ascii="Calibri" w:hAnsi="Calibri" w:cs="Arial"/>
      <w:sz w:val="21"/>
      <w:szCs w:val="21"/>
    </w:rPr>
  </w:style>
  <w:style w:type="character" w:customStyle="1" w:styleId="4sltextChar">
    <w:name w:val="4 čísl. text Char"/>
    <w:link w:val="4sltext"/>
    <w:rsid w:val="00D82169"/>
    <w:rPr>
      <w:rFonts w:ascii="Arial" w:hAnsi="Arial"/>
      <w:sz w:val="22"/>
      <w:szCs w:val="24"/>
      <w:lang w:eastAsia="ar-SA"/>
    </w:rPr>
  </w:style>
  <w:style w:type="character" w:customStyle="1" w:styleId="Cislovanyseznam1Char">
    <w:name w:val="Cislovany seznam 1 Char"/>
    <w:link w:val="Cislovanyseznam1"/>
    <w:rsid w:val="00D82169"/>
    <w:rPr>
      <w:rFonts w:ascii="Calibri" w:hAnsi="Calibri" w:cs="Arial"/>
      <w:sz w:val="21"/>
      <w:szCs w:val="21"/>
      <w:lang w:eastAsia="ar-SA"/>
    </w:rPr>
  </w:style>
  <w:style w:type="character" w:customStyle="1" w:styleId="FontStyle80">
    <w:name w:val="Font Style80"/>
    <w:rsid w:val="007625E5"/>
    <w:rPr>
      <w:rFonts w:ascii="Calibri" w:hAnsi="Calibri" w:cs="Calibri"/>
      <w:sz w:val="30"/>
      <w:szCs w:val="30"/>
      <w:lang w:val="cs-CZ"/>
    </w:rPr>
  </w:style>
  <w:style w:type="paragraph" w:customStyle="1" w:styleId="Vchoz">
    <w:name w:val="Výchozí"/>
    <w:rsid w:val="00F25D2A"/>
    <w:pPr>
      <w:tabs>
        <w:tab w:val="left" w:pos="708"/>
      </w:tabs>
      <w:suppressAutoHyphens/>
      <w:spacing w:after="200" w:line="276" w:lineRule="auto"/>
    </w:pPr>
    <w:rPr>
      <w:rFonts w:ascii="Calibri" w:hAnsi="Calibri"/>
      <w:sz w:val="22"/>
      <w:szCs w:val="22"/>
    </w:rPr>
  </w:style>
  <w:style w:type="character" w:styleId="CommentReference">
    <w:name w:val="annotation reference"/>
    <w:basedOn w:val="DefaultParagraphFont"/>
    <w:uiPriority w:val="99"/>
    <w:unhideWhenUsed/>
    <w:rsid w:val="006A6EAF"/>
    <w:rPr>
      <w:sz w:val="16"/>
      <w:szCs w:val="16"/>
    </w:rPr>
  </w:style>
  <w:style w:type="paragraph" w:styleId="CommentText">
    <w:name w:val="annotation text"/>
    <w:aliases w:val="RL Text komentáře"/>
    <w:basedOn w:val="Normal"/>
    <w:link w:val="CommentTextChar"/>
    <w:unhideWhenUsed/>
    <w:qFormat/>
    <w:rsid w:val="006A6EAF"/>
  </w:style>
  <w:style w:type="character" w:customStyle="1" w:styleId="CommentTextChar">
    <w:name w:val="Comment Text Char"/>
    <w:aliases w:val="RL Text komentáře Char"/>
    <w:basedOn w:val="DefaultParagraphFont"/>
    <w:link w:val="CommentText"/>
    <w:uiPriority w:val="99"/>
    <w:rsid w:val="006A6EAF"/>
    <w:rPr>
      <w:lang w:eastAsia="ar-SA"/>
    </w:rPr>
  </w:style>
  <w:style w:type="paragraph" w:styleId="CommentSubject">
    <w:name w:val="annotation subject"/>
    <w:basedOn w:val="CommentText"/>
    <w:next w:val="CommentText"/>
    <w:link w:val="CommentSubjectChar"/>
    <w:uiPriority w:val="99"/>
    <w:semiHidden/>
    <w:unhideWhenUsed/>
    <w:rsid w:val="006A6EAF"/>
    <w:rPr>
      <w:b/>
      <w:bCs/>
    </w:rPr>
  </w:style>
  <w:style w:type="character" w:customStyle="1" w:styleId="CommentSubjectChar">
    <w:name w:val="Comment Subject Char"/>
    <w:basedOn w:val="CommentTextChar"/>
    <w:link w:val="CommentSubject"/>
    <w:uiPriority w:val="99"/>
    <w:semiHidden/>
    <w:rsid w:val="006A6EAF"/>
    <w:rPr>
      <w:b/>
      <w:bCs/>
      <w:lang w:eastAsia="ar-SA"/>
    </w:rPr>
  </w:style>
  <w:style w:type="character" w:styleId="Hyperlink">
    <w:name w:val="Hyperlink"/>
    <w:basedOn w:val="DefaultParagraphFont"/>
    <w:uiPriority w:val="99"/>
    <w:unhideWhenUsed/>
    <w:rsid w:val="002F2E9B"/>
    <w:rPr>
      <w:color w:val="0000FF" w:themeColor="hyperlink"/>
      <w:u w:val="single"/>
    </w:rPr>
  </w:style>
  <w:style w:type="character" w:customStyle="1" w:styleId="Nevyeenzmnka1">
    <w:name w:val="Nevyřešená zmínka1"/>
    <w:basedOn w:val="DefaultParagraphFont"/>
    <w:uiPriority w:val="99"/>
    <w:semiHidden/>
    <w:unhideWhenUsed/>
    <w:rsid w:val="002F2E9B"/>
    <w:rPr>
      <w:color w:val="605E5C"/>
      <w:shd w:val="clear" w:color="auto" w:fill="E1DFDD"/>
    </w:rPr>
  </w:style>
  <w:style w:type="character" w:customStyle="1" w:styleId="ListParagraphChar">
    <w:name w:val="List Paragraph Char"/>
    <w:aliases w:val="Smlouva-Odst. Char,Conclusion de partie Char,moje odra Char,nad 1 Char,Nad Char,Odstavec_muj Char,Fiche List Paragraph Char,Dot pt Char,List Paragraph Char Char Char Char,Indicator Text Char,Numbered Para 1 Char,Odsek zoznamu4 Char"/>
    <w:basedOn w:val="DefaultParagraphFont"/>
    <w:link w:val="ListParagraph"/>
    <w:uiPriority w:val="34"/>
    <w:qFormat/>
    <w:locked/>
    <w:rsid w:val="001F3F2B"/>
    <w:rPr>
      <w:szCs w:val="24"/>
    </w:rPr>
  </w:style>
  <w:style w:type="paragraph" w:styleId="ListParagraph">
    <w:name w:val="List Paragraph"/>
    <w:aliases w:val="Smlouva-Odst.,Conclusion de partie,moje odra,nad 1,Nad,Odstavec_muj,Fiche List Paragraph,Dot pt,List Paragraph Char Char Char,Indicator Text,Numbered Para 1,List Paragraph à moi,Odsek zoznamu4,LISTA,Listaszerű bekezdés2,3,Odrážky"/>
    <w:basedOn w:val="Normal"/>
    <w:link w:val="ListParagraphChar"/>
    <w:uiPriority w:val="34"/>
    <w:qFormat/>
    <w:rsid w:val="001F3F2B"/>
    <w:pPr>
      <w:suppressAutoHyphens w:val="0"/>
      <w:overflowPunct/>
      <w:autoSpaceDE/>
      <w:spacing w:after="120" w:line="276" w:lineRule="auto"/>
      <w:ind w:left="720"/>
      <w:contextualSpacing/>
      <w:textAlignment w:val="auto"/>
    </w:pPr>
    <w:rPr>
      <w:szCs w:val="24"/>
      <w:lang w:eastAsia="cs-CZ"/>
    </w:rPr>
  </w:style>
  <w:style w:type="paragraph" w:styleId="Revision">
    <w:name w:val="Revision"/>
    <w:hidden/>
    <w:uiPriority w:val="99"/>
    <w:semiHidden/>
    <w:rsid w:val="008B61BB"/>
    <w:rPr>
      <w:lang w:eastAsia="ar-SA"/>
    </w:rPr>
  </w:style>
  <w:style w:type="paragraph" w:customStyle="1" w:styleId="02-ODST-2">
    <w:name w:val="02-ODST-2"/>
    <w:basedOn w:val="Normal"/>
    <w:link w:val="02-ODST-2Char"/>
    <w:qFormat/>
    <w:rsid w:val="00430606"/>
    <w:pPr>
      <w:numPr>
        <w:ilvl w:val="1"/>
        <w:numId w:val="21"/>
      </w:numPr>
      <w:tabs>
        <w:tab w:val="left" w:pos="567"/>
      </w:tabs>
      <w:suppressAutoHyphens w:val="0"/>
      <w:overflowPunct/>
      <w:autoSpaceDE/>
      <w:spacing w:before="120"/>
      <w:jc w:val="both"/>
      <w:textAlignment w:val="auto"/>
    </w:pPr>
    <w:rPr>
      <w:rFonts w:ascii="Arial" w:hAnsi="Arial"/>
      <w:lang w:eastAsia="cs-CZ"/>
    </w:rPr>
  </w:style>
  <w:style w:type="paragraph" w:customStyle="1" w:styleId="01-L">
    <w:name w:val="01-ČL."/>
    <w:basedOn w:val="Normal"/>
    <w:next w:val="Normal"/>
    <w:qFormat/>
    <w:rsid w:val="00430606"/>
    <w:pPr>
      <w:numPr>
        <w:numId w:val="21"/>
      </w:numPr>
      <w:suppressAutoHyphens w:val="0"/>
      <w:overflowPunct/>
      <w:autoSpaceDE/>
      <w:spacing w:before="600"/>
      <w:ind w:left="18"/>
      <w:jc w:val="center"/>
      <w:textAlignment w:val="auto"/>
    </w:pPr>
    <w:rPr>
      <w:rFonts w:ascii="Arial" w:hAnsi="Arial"/>
      <w:b/>
      <w:bCs/>
      <w:sz w:val="24"/>
      <w:lang w:eastAsia="cs-CZ"/>
    </w:rPr>
  </w:style>
  <w:style w:type="paragraph" w:customStyle="1" w:styleId="05-ODST-3">
    <w:name w:val="05-ODST-3"/>
    <w:basedOn w:val="02-ODST-2"/>
    <w:qFormat/>
    <w:rsid w:val="00430606"/>
    <w:pPr>
      <w:numPr>
        <w:ilvl w:val="2"/>
      </w:numPr>
      <w:tabs>
        <w:tab w:val="clear" w:pos="567"/>
        <w:tab w:val="left" w:pos="1134"/>
      </w:tabs>
    </w:pPr>
  </w:style>
  <w:style w:type="paragraph" w:customStyle="1" w:styleId="10-ODST-3">
    <w:name w:val="10-ODST-3"/>
    <w:basedOn w:val="05-ODST-3"/>
    <w:qFormat/>
    <w:rsid w:val="00430606"/>
    <w:pPr>
      <w:numPr>
        <w:ilvl w:val="3"/>
      </w:numPr>
      <w:tabs>
        <w:tab w:val="left" w:pos="1701"/>
      </w:tabs>
    </w:pPr>
  </w:style>
  <w:style w:type="paragraph" w:customStyle="1" w:styleId="Odstavec2">
    <w:name w:val="Odstavec2"/>
    <w:basedOn w:val="Normal"/>
    <w:qFormat/>
    <w:rsid w:val="00013307"/>
    <w:pPr>
      <w:tabs>
        <w:tab w:val="left" w:pos="567"/>
        <w:tab w:val="num" w:pos="1080"/>
      </w:tabs>
      <w:suppressAutoHyphens w:val="0"/>
      <w:overflowPunct/>
      <w:autoSpaceDE/>
      <w:spacing w:after="120"/>
      <w:ind w:left="567" w:hanging="567"/>
      <w:jc w:val="both"/>
      <w:textAlignment w:val="auto"/>
    </w:pPr>
    <w:rPr>
      <w:rFonts w:ascii="Arial" w:hAnsi="Arial"/>
      <w:lang w:eastAsia="cs-CZ"/>
    </w:rPr>
  </w:style>
  <w:style w:type="character" w:customStyle="1" w:styleId="02-ODST-2Char">
    <w:name w:val="02-ODST-2 Char"/>
    <w:basedOn w:val="DefaultParagraphFont"/>
    <w:link w:val="02-ODST-2"/>
    <w:rsid w:val="00383019"/>
    <w:rPr>
      <w:rFonts w:ascii="Arial" w:hAnsi="Arial"/>
    </w:rPr>
  </w:style>
  <w:style w:type="character" w:styleId="FollowedHyperlink">
    <w:name w:val="FollowedHyperlink"/>
    <w:basedOn w:val="DefaultParagraphFont"/>
    <w:uiPriority w:val="99"/>
    <w:semiHidden/>
    <w:unhideWhenUsed/>
    <w:rsid w:val="00E2231F"/>
    <w:rPr>
      <w:color w:val="800080" w:themeColor="followedHyperlink"/>
      <w:u w:val="single"/>
    </w:rPr>
  </w:style>
  <w:style w:type="character" w:customStyle="1" w:styleId="TextkomenteChar1">
    <w:name w:val="Text komentáře Char1"/>
    <w:aliases w:val="RL Text komentáře Char1"/>
    <w:rsid w:val="00C4145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4789">
      <w:bodyDiv w:val="1"/>
      <w:marLeft w:val="0"/>
      <w:marRight w:val="0"/>
      <w:marTop w:val="0"/>
      <w:marBottom w:val="0"/>
      <w:divBdr>
        <w:top w:val="none" w:sz="0" w:space="0" w:color="auto"/>
        <w:left w:val="none" w:sz="0" w:space="0" w:color="auto"/>
        <w:bottom w:val="none" w:sz="0" w:space="0" w:color="auto"/>
        <w:right w:val="none" w:sz="0" w:space="0" w:color="auto"/>
      </w:divBdr>
    </w:div>
    <w:div w:id="261375791">
      <w:bodyDiv w:val="1"/>
      <w:marLeft w:val="0"/>
      <w:marRight w:val="0"/>
      <w:marTop w:val="0"/>
      <w:marBottom w:val="0"/>
      <w:divBdr>
        <w:top w:val="none" w:sz="0" w:space="0" w:color="auto"/>
        <w:left w:val="none" w:sz="0" w:space="0" w:color="auto"/>
        <w:bottom w:val="none" w:sz="0" w:space="0" w:color="auto"/>
        <w:right w:val="none" w:sz="0" w:space="0" w:color="auto"/>
      </w:divBdr>
    </w:div>
    <w:div w:id="1026978411">
      <w:bodyDiv w:val="1"/>
      <w:marLeft w:val="0"/>
      <w:marRight w:val="0"/>
      <w:marTop w:val="0"/>
      <w:marBottom w:val="0"/>
      <w:divBdr>
        <w:top w:val="none" w:sz="0" w:space="0" w:color="auto"/>
        <w:left w:val="none" w:sz="0" w:space="0" w:color="auto"/>
        <w:bottom w:val="none" w:sz="0" w:space="0" w:color="auto"/>
        <w:right w:val="none" w:sz="0" w:space="0" w:color="auto"/>
      </w:divBdr>
    </w:div>
    <w:div w:id="1116876696">
      <w:bodyDiv w:val="1"/>
      <w:marLeft w:val="0"/>
      <w:marRight w:val="0"/>
      <w:marTop w:val="0"/>
      <w:marBottom w:val="0"/>
      <w:divBdr>
        <w:top w:val="none" w:sz="0" w:space="0" w:color="auto"/>
        <w:left w:val="none" w:sz="0" w:space="0" w:color="auto"/>
        <w:bottom w:val="none" w:sz="0" w:space="0" w:color="auto"/>
        <w:right w:val="none" w:sz="0" w:space="0" w:color="auto"/>
      </w:divBdr>
    </w:div>
    <w:div w:id="1708798342">
      <w:bodyDiv w:val="1"/>
      <w:marLeft w:val="0"/>
      <w:marRight w:val="0"/>
      <w:marTop w:val="0"/>
      <w:marBottom w:val="0"/>
      <w:divBdr>
        <w:top w:val="none" w:sz="0" w:space="0" w:color="auto"/>
        <w:left w:val="none" w:sz="0" w:space="0" w:color="auto"/>
        <w:bottom w:val="none" w:sz="0" w:space="0" w:color="auto"/>
        <w:right w:val="none" w:sz="0" w:space="0" w:color="auto"/>
      </w:divBdr>
    </w:div>
    <w:div w:id="1855412097">
      <w:bodyDiv w:val="1"/>
      <w:marLeft w:val="0"/>
      <w:marRight w:val="0"/>
      <w:marTop w:val="0"/>
      <w:marBottom w:val="0"/>
      <w:divBdr>
        <w:top w:val="none" w:sz="0" w:space="0" w:color="auto"/>
        <w:left w:val="none" w:sz="0" w:space="0" w:color="auto"/>
        <w:bottom w:val="none" w:sz="0" w:space="0" w:color="auto"/>
        <w:right w:val="none" w:sz="0" w:space="0" w:color="auto"/>
      </w:divBdr>
    </w:div>
    <w:div w:id="196373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file:///C:\Users\luxp\Documents\Aa_&#268;EPRO\Aa_FVE\10_V&#253;b&#283;rov&#233;%20&#345;&#237;zen&#237;%20na%20zhotovitele\www.ceproas.cz" TargetMode="External"/><Relationship Id="rId4" Type="http://schemas.openxmlformats.org/officeDocument/2006/relationships/settings" Target="settings.xml"/><Relationship Id="rId9" Type="http://schemas.openxmlformats.org/officeDocument/2006/relationships/hyperlink" Target="https://www.ceproas.cz/vyberova-rizeni/zverejneni-poptavek"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14_Formul&#225;&#345;e%20a%20tiskopisy\MTZ\SoD%20technologie_stav%202014-03.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095FA9501D745BF8749E2D1F25DD693"/>
        <w:category>
          <w:name w:val="Obecné"/>
          <w:gallery w:val="placeholder"/>
        </w:category>
        <w:types>
          <w:type w:val="bbPlcHdr"/>
        </w:types>
        <w:behaviors>
          <w:behavior w:val="content"/>
        </w:behaviors>
        <w:guid w:val="{DF569BF1-80F1-4DD0-9E69-725B290150AB}"/>
      </w:docPartPr>
      <w:docPartBody>
        <w:p w:rsidR="00EB47FF" w:rsidRDefault="00BF07BB" w:rsidP="00BF07BB">
          <w:pPr>
            <w:pStyle w:val="D095FA9501D745BF8749E2D1F25DD693"/>
          </w:pPr>
          <w:r w:rsidRPr="00EB264C">
            <w:rPr>
              <w:rStyle w:val="Placeholder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07BB"/>
    <w:rsid w:val="000C50AE"/>
    <w:rsid w:val="00150B09"/>
    <w:rsid w:val="001778EF"/>
    <w:rsid w:val="00181AAF"/>
    <w:rsid w:val="001A0EBB"/>
    <w:rsid w:val="001C616A"/>
    <w:rsid w:val="001E77D7"/>
    <w:rsid w:val="00233668"/>
    <w:rsid w:val="00302DD2"/>
    <w:rsid w:val="00342718"/>
    <w:rsid w:val="00367551"/>
    <w:rsid w:val="00483C17"/>
    <w:rsid w:val="004E21A8"/>
    <w:rsid w:val="005871C0"/>
    <w:rsid w:val="005A7AE0"/>
    <w:rsid w:val="005D3ACC"/>
    <w:rsid w:val="005F6B6B"/>
    <w:rsid w:val="00623741"/>
    <w:rsid w:val="0063491E"/>
    <w:rsid w:val="006816D1"/>
    <w:rsid w:val="006B5973"/>
    <w:rsid w:val="00711687"/>
    <w:rsid w:val="00737E1B"/>
    <w:rsid w:val="007E37BA"/>
    <w:rsid w:val="0086047E"/>
    <w:rsid w:val="009618F7"/>
    <w:rsid w:val="009A0D6F"/>
    <w:rsid w:val="009A73E6"/>
    <w:rsid w:val="00A41F23"/>
    <w:rsid w:val="00AC0F8A"/>
    <w:rsid w:val="00AE6CB3"/>
    <w:rsid w:val="00B3388D"/>
    <w:rsid w:val="00BF07BB"/>
    <w:rsid w:val="00C02E27"/>
    <w:rsid w:val="00C06BD1"/>
    <w:rsid w:val="00C30EF9"/>
    <w:rsid w:val="00C82D18"/>
    <w:rsid w:val="00C85BA7"/>
    <w:rsid w:val="00C8773B"/>
    <w:rsid w:val="00CC49EB"/>
    <w:rsid w:val="00CC58A9"/>
    <w:rsid w:val="00D5197A"/>
    <w:rsid w:val="00DC1176"/>
    <w:rsid w:val="00DD3BBD"/>
    <w:rsid w:val="00DD78B6"/>
    <w:rsid w:val="00DE6540"/>
    <w:rsid w:val="00DF0FB8"/>
    <w:rsid w:val="00E7460E"/>
    <w:rsid w:val="00E961CC"/>
    <w:rsid w:val="00EA48EE"/>
    <w:rsid w:val="00EB47FF"/>
    <w:rsid w:val="00EE4326"/>
    <w:rsid w:val="00F46E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07BB"/>
    <w:rPr>
      <w:color w:val="808080"/>
    </w:rPr>
  </w:style>
  <w:style w:type="paragraph" w:customStyle="1" w:styleId="D095FA9501D745BF8749E2D1F25DD693">
    <w:name w:val="D095FA9501D745BF8749E2D1F25DD693"/>
    <w:rsid w:val="00BF07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ADE02-EA84-43AD-8B03-3BCF2583B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 technologie_stav 2014-03</Template>
  <TotalTime>130</TotalTime>
  <Pages>17</Pages>
  <Words>10471</Words>
  <Characters>59690</Characters>
  <Application>Microsoft Office Word</Application>
  <DocSecurity>0</DocSecurity>
  <Lines>497</Lines>
  <Paragraphs>140</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NÁJEMNÍ SMLOUVA A DALŠÍ UJEDNÁNÍ</vt:lpstr>
      <vt:lpstr>NÁJEMNÍ SMLOUVA A DALŠÍ UJEDNÁNÍ</vt:lpstr>
    </vt:vector>
  </TitlesOfParts>
  <Company>Microsoft</Company>
  <LinksUpToDate>false</LinksUpToDate>
  <CharactersWithSpaces>70021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 A DALŠÍ UJEDNÁNÍ</dc:title>
  <dc:creator>Zanta Miloslav</dc:creator>
  <cp:lastModifiedBy>Mária Bosnovičová</cp:lastModifiedBy>
  <cp:revision>36</cp:revision>
  <cp:lastPrinted>2020-09-30T11:08:00Z</cp:lastPrinted>
  <dcterms:created xsi:type="dcterms:W3CDTF">2023-02-27T14:06:00Z</dcterms:created>
  <dcterms:modified xsi:type="dcterms:W3CDTF">2023-06-13T11:12:00Z</dcterms:modified>
</cp:coreProperties>
</file>